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generic-types,-traits,-and-lifetimes"/>
    <w:bookmarkEnd w:id="0"/>
    <w:p w14:paraId="4011274B" w14:textId="68ED6CC8" w:rsidR="00F0471B" w:rsidRDefault="00F0471B" w:rsidP="00661735">
      <w:pPr>
        <w:pStyle w:val="TOC1"/>
        <w:rPr>
          <w:noProof/>
        </w:rPr>
      </w:pPr>
      <w:r>
        <w:rPr>
          <w:lang w:eastAsia="en-GB"/>
        </w:rPr>
        <w:fldChar w:fldCharType="begin"/>
      </w:r>
      <w:r>
        <w:rPr>
          <w:lang w:eastAsia="en-GB"/>
        </w:rPr>
        <w:instrText xml:space="preserve"> TOC \o "1-3" \h \z \t "HeadA,1,HeadB,2,HeadC,3" </w:instrText>
      </w:r>
      <w:r>
        <w:rPr>
          <w:lang w:eastAsia="en-GB"/>
        </w:rPr>
        <w:fldChar w:fldCharType="separate"/>
      </w:r>
      <w:hyperlink w:anchor="_Toc106373934" w:history="1">
        <w:r w:rsidRPr="000C6CC9">
          <w:rPr>
            <w:rStyle w:val="Hyperlink"/>
            <w:noProof/>
            <w:lang w:eastAsia="en-GB"/>
          </w:rPr>
          <w:t>Removing Duplication by Extracting a Function</w:t>
        </w:r>
        <w:r>
          <w:rPr>
            <w:noProof/>
            <w:webHidden/>
          </w:rPr>
          <w:tab/>
        </w:r>
        <w:r>
          <w:rPr>
            <w:noProof/>
            <w:webHidden/>
          </w:rPr>
          <w:fldChar w:fldCharType="begin"/>
        </w:r>
        <w:r>
          <w:rPr>
            <w:noProof/>
            <w:webHidden/>
          </w:rPr>
          <w:instrText xml:space="preserve"> PAGEREF _Toc106373934 \h </w:instrText>
        </w:r>
        <w:r>
          <w:rPr>
            <w:noProof/>
            <w:webHidden/>
          </w:rPr>
        </w:r>
        <w:r>
          <w:rPr>
            <w:noProof/>
            <w:webHidden/>
          </w:rPr>
          <w:fldChar w:fldCharType="separate"/>
        </w:r>
        <w:r>
          <w:rPr>
            <w:noProof/>
            <w:webHidden/>
          </w:rPr>
          <w:t>3</w:t>
        </w:r>
        <w:r>
          <w:rPr>
            <w:noProof/>
            <w:webHidden/>
          </w:rPr>
          <w:fldChar w:fldCharType="end"/>
        </w:r>
      </w:hyperlink>
    </w:p>
    <w:p w14:paraId="6D1D3319" w14:textId="574D43D9" w:rsidR="00F0471B" w:rsidRDefault="00000000" w:rsidP="00661735">
      <w:pPr>
        <w:pStyle w:val="TOC1"/>
        <w:rPr>
          <w:noProof/>
        </w:rPr>
      </w:pPr>
      <w:hyperlink w:anchor="_Toc106373935" w:history="1">
        <w:r w:rsidR="00F0471B" w:rsidRPr="000C6CC9">
          <w:rPr>
            <w:rStyle w:val="Hyperlink"/>
            <w:noProof/>
            <w:lang w:eastAsia="en-GB"/>
          </w:rPr>
          <w:t>Generic Data Types</w:t>
        </w:r>
        <w:r w:rsidR="00F0471B">
          <w:rPr>
            <w:noProof/>
            <w:webHidden/>
          </w:rPr>
          <w:tab/>
        </w:r>
        <w:r w:rsidR="00F0471B">
          <w:rPr>
            <w:noProof/>
            <w:webHidden/>
          </w:rPr>
          <w:fldChar w:fldCharType="begin"/>
        </w:r>
        <w:r w:rsidR="00F0471B">
          <w:rPr>
            <w:noProof/>
            <w:webHidden/>
          </w:rPr>
          <w:instrText xml:space="preserve"> PAGEREF _Toc106373935 \h </w:instrText>
        </w:r>
        <w:r w:rsidR="00F0471B">
          <w:rPr>
            <w:noProof/>
            <w:webHidden/>
          </w:rPr>
        </w:r>
        <w:r w:rsidR="00F0471B">
          <w:rPr>
            <w:noProof/>
            <w:webHidden/>
          </w:rPr>
          <w:fldChar w:fldCharType="separate"/>
        </w:r>
        <w:r w:rsidR="00F0471B">
          <w:rPr>
            <w:noProof/>
            <w:webHidden/>
          </w:rPr>
          <w:t>5</w:t>
        </w:r>
        <w:r w:rsidR="00F0471B">
          <w:rPr>
            <w:noProof/>
            <w:webHidden/>
          </w:rPr>
          <w:fldChar w:fldCharType="end"/>
        </w:r>
      </w:hyperlink>
    </w:p>
    <w:p w14:paraId="143E3188" w14:textId="284FBB45" w:rsidR="00F0471B" w:rsidRDefault="00000000">
      <w:pPr>
        <w:pStyle w:val="TOC2"/>
        <w:rPr>
          <w:noProof/>
        </w:rPr>
      </w:pPr>
      <w:hyperlink w:anchor="_Toc106373936" w:history="1">
        <w:r w:rsidR="00F0471B" w:rsidRPr="000C6CC9">
          <w:rPr>
            <w:rStyle w:val="Hyperlink"/>
            <w:noProof/>
            <w:lang w:eastAsia="en-GB"/>
          </w:rPr>
          <w:t>In Function Definitions</w:t>
        </w:r>
        <w:r w:rsidR="00F0471B">
          <w:rPr>
            <w:noProof/>
            <w:webHidden/>
          </w:rPr>
          <w:tab/>
        </w:r>
        <w:r w:rsidR="00F0471B">
          <w:rPr>
            <w:noProof/>
            <w:webHidden/>
          </w:rPr>
          <w:fldChar w:fldCharType="begin"/>
        </w:r>
        <w:r w:rsidR="00F0471B">
          <w:rPr>
            <w:noProof/>
            <w:webHidden/>
          </w:rPr>
          <w:instrText xml:space="preserve"> PAGEREF _Toc106373936 \h </w:instrText>
        </w:r>
        <w:r w:rsidR="00F0471B">
          <w:rPr>
            <w:noProof/>
            <w:webHidden/>
          </w:rPr>
        </w:r>
        <w:r w:rsidR="00F0471B">
          <w:rPr>
            <w:noProof/>
            <w:webHidden/>
          </w:rPr>
          <w:fldChar w:fldCharType="separate"/>
        </w:r>
        <w:r w:rsidR="00F0471B">
          <w:rPr>
            <w:noProof/>
            <w:webHidden/>
          </w:rPr>
          <w:t>5</w:t>
        </w:r>
        <w:r w:rsidR="00F0471B">
          <w:rPr>
            <w:noProof/>
            <w:webHidden/>
          </w:rPr>
          <w:fldChar w:fldCharType="end"/>
        </w:r>
      </w:hyperlink>
    </w:p>
    <w:p w14:paraId="30FEF42A" w14:textId="065502E4" w:rsidR="00F0471B" w:rsidRDefault="00000000">
      <w:pPr>
        <w:pStyle w:val="TOC2"/>
        <w:rPr>
          <w:noProof/>
        </w:rPr>
      </w:pPr>
      <w:hyperlink w:anchor="_Toc106373937" w:history="1">
        <w:r w:rsidR="00F0471B" w:rsidRPr="000C6CC9">
          <w:rPr>
            <w:rStyle w:val="Hyperlink"/>
            <w:noProof/>
            <w:lang w:eastAsia="en-GB"/>
          </w:rPr>
          <w:t>In Struct Definitions</w:t>
        </w:r>
        <w:r w:rsidR="00F0471B">
          <w:rPr>
            <w:noProof/>
            <w:webHidden/>
          </w:rPr>
          <w:tab/>
        </w:r>
        <w:r w:rsidR="00F0471B">
          <w:rPr>
            <w:noProof/>
            <w:webHidden/>
          </w:rPr>
          <w:fldChar w:fldCharType="begin"/>
        </w:r>
        <w:r w:rsidR="00F0471B">
          <w:rPr>
            <w:noProof/>
            <w:webHidden/>
          </w:rPr>
          <w:instrText xml:space="preserve"> PAGEREF _Toc106373937 \h </w:instrText>
        </w:r>
        <w:r w:rsidR="00F0471B">
          <w:rPr>
            <w:noProof/>
            <w:webHidden/>
          </w:rPr>
        </w:r>
        <w:r w:rsidR="00F0471B">
          <w:rPr>
            <w:noProof/>
            <w:webHidden/>
          </w:rPr>
          <w:fldChar w:fldCharType="separate"/>
        </w:r>
        <w:r w:rsidR="00F0471B">
          <w:rPr>
            <w:noProof/>
            <w:webHidden/>
          </w:rPr>
          <w:t>8</w:t>
        </w:r>
        <w:r w:rsidR="00F0471B">
          <w:rPr>
            <w:noProof/>
            <w:webHidden/>
          </w:rPr>
          <w:fldChar w:fldCharType="end"/>
        </w:r>
      </w:hyperlink>
    </w:p>
    <w:p w14:paraId="3FE9CD38" w14:textId="2264244E" w:rsidR="00F0471B" w:rsidRDefault="00000000">
      <w:pPr>
        <w:pStyle w:val="TOC2"/>
        <w:rPr>
          <w:noProof/>
        </w:rPr>
      </w:pPr>
      <w:hyperlink w:anchor="_Toc106373938" w:history="1">
        <w:r w:rsidR="00F0471B" w:rsidRPr="000C6CC9">
          <w:rPr>
            <w:rStyle w:val="Hyperlink"/>
            <w:noProof/>
            <w:lang w:eastAsia="en-GB"/>
          </w:rPr>
          <w:t>In Enum Definitions</w:t>
        </w:r>
        <w:r w:rsidR="00F0471B">
          <w:rPr>
            <w:noProof/>
            <w:webHidden/>
          </w:rPr>
          <w:tab/>
        </w:r>
        <w:r w:rsidR="00F0471B">
          <w:rPr>
            <w:noProof/>
            <w:webHidden/>
          </w:rPr>
          <w:fldChar w:fldCharType="begin"/>
        </w:r>
        <w:r w:rsidR="00F0471B">
          <w:rPr>
            <w:noProof/>
            <w:webHidden/>
          </w:rPr>
          <w:instrText xml:space="preserve"> PAGEREF _Toc106373938 \h </w:instrText>
        </w:r>
        <w:r w:rsidR="00F0471B">
          <w:rPr>
            <w:noProof/>
            <w:webHidden/>
          </w:rPr>
        </w:r>
        <w:r w:rsidR="00F0471B">
          <w:rPr>
            <w:noProof/>
            <w:webHidden/>
          </w:rPr>
          <w:fldChar w:fldCharType="separate"/>
        </w:r>
        <w:r w:rsidR="00F0471B">
          <w:rPr>
            <w:noProof/>
            <w:webHidden/>
          </w:rPr>
          <w:t>9</w:t>
        </w:r>
        <w:r w:rsidR="00F0471B">
          <w:rPr>
            <w:noProof/>
            <w:webHidden/>
          </w:rPr>
          <w:fldChar w:fldCharType="end"/>
        </w:r>
      </w:hyperlink>
    </w:p>
    <w:p w14:paraId="0772AEA5" w14:textId="466BC788" w:rsidR="00F0471B" w:rsidRDefault="00000000">
      <w:pPr>
        <w:pStyle w:val="TOC2"/>
        <w:rPr>
          <w:noProof/>
        </w:rPr>
      </w:pPr>
      <w:hyperlink w:anchor="_Toc106373939" w:history="1">
        <w:r w:rsidR="00F0471B" w:rsidRPr="000C6CC9">
          <w:rPr>
            <w:rStyle w:val="Hyperlink"/>
            <w:noProof/>
            <w:lang w:eastAsia="en-GB"/>
          </w:rPr>
          <w:t>In Method Definitions</w:t>
        </w:r>
        <w:r w:rsidR="00F0471B">
          <w:rPr>
            <w:noProof/>
            <w:webHidden/>
          </w:rPr>
          <w:tab/>
        </w:r>
        <w:r w:rsidR="00F0471B">
          <w:rPr>
            <w:noProof/>
            <w:webHidden/>
          </w:rPr>
          <w:fldChar w:fldCharType="begin"/>
        </w:r>
        <w:r w:rsidR="00F0471B">
          <w:rPr>
            <w:noProof/>
            <w:webHidden/>
          </w:rPr>
          <w:instrText xml:space="preserve"> PAGEREF _Toc106373939 \h </w:instrText>
        </w:r>
        <w:r w:rsidR="00F0471B">
          <w:rPr>
            <w:noProof/>
            <w:webHidden/>
          </w:rPr>
        </w:r>
        <w:r w:rsidR="00F0471B">
          <w:rPr>
            <w:noProof/>
            <w:webHidden/>
          </w:rPr>
          <w:fldChar w:fldCharType="separate"/>
        </w:r>
        <w:r w:rsidR="00F0471B">
          <w:rPr>
            <w:noProof/>
            <w:webHidden/>
          </w:rPr>
          <w:t>10</w:t>
        </w:r>
        <w:r w:rsidR="00F0471B">
          <w:rPr>
            <w:noProof/>
            <w:webHidden/>
          </w:rPr>
          <w:fldChar w:fldCharType="end"/>
        </w:r>
      </w:hyperlink>
    </w:p>
    <w:p w14:paraId="55A2A67D" w14:textId="3619AF4E" w:rsidR="00F0471B" w:rsidRDefault="00000000">
      <w:pPr>
        <w:pStyle w:val="TOC2"/>
        <w:rPr>
          <w:noProof/>
        </w:rPr>
      </w:pPr>
      <w:hyperlink w:anchor="_Toc106373940" w:history="1">
        <w:r w:rsidR="00F0471B" w:rsidRPr="000C6CC9">
          <w:rPr>
            <w:rStyle w:val="Hyperlink"/>
            <w:noProof/>
            <w:lang w:eastAsia="en-GB"/>
          </w:rPr>
          <w:t>Performance of Code Using Generics</w:t>
        </w:r>
        <w:r w:rsidR="00F0471B">
          <w:rPr>
            <w:noProof/>
            <w:webHidden/>
          </w:rPr>
          <w:tab/>
        </w:r>
        <w:r w:rsidR="00F0471B">
          <w:rPr>
            <w:noProof/>
            <w:webHidden/>
          </w:rPr>
          <w:fldChar w:fldCharType="begin"/>
        </w:r>
        <w:r w:rsidR="00F0471B">
          <w:rPr>
            <w:noProof/>
            <w:webHidden/>
          </w:rPr>
          <w:instrText xml:space="preserve"> PAGEREF _Toc106373940 \h </w:instrText>
        </w:r>
        <w:r w:rsidR="00F0471B">
          <w:rPr>
            <w:noProof/>
            <w:webHidden/>
          </w:rPr>
        </w:r>
        <w:r w:rsidR="00F0471B">
          <w:rPr>
            <w:noProof/>
            <w:webHidden/>
          </w:rPr>
          <w:fldChar w:fldCharType="separate"/>
        </w:r>
        <w:r w:rsidR="00F0471B">
          <w:rPr>
            <w:noProof/>
            <w:webHidden/>
          </w:rPr>
          <w:t>12</w:t>
        </w:r>
        <w:r w:rsidR="00F0471B">
          <w:rPr>
            <w:noProof/>
            <w:webHidden/>
          </w:rPr>
          <w:fldChar w:fldCharType="end"/>
        </w:r>
      </w:hyperlink>
    </w:p>
    <w:p w14:paraId="5BD9EC3D" w14:textId="6608BD0F" w:rsidR="00F0471B" w:rsidRDefault="00000000" w:rsidP="00661735">
      <w:pPr>
        <w:pStyle w:val="TOC1"/>
        <w:rPr>
          <w:noProof/>
        </w:rPr>
      </w:pPr>
      <w:hyperlink w:anchor="_Toc106373941" w:history="1">
        <w:r w:rsidR="00F0471B" w:rsidRPr="000C6CC9">
          <w:rPr>
            <w:rStyle w:val="Hyperlink"/>
            <w:noProof/>
            <w:lang w:eastAsia="en-GB"/>
          </w:rPr>
          <w:t>Traits: Defining Shared Behavior</w:t>
        </w:r>
        <w:r w:rsidR="00F0471B">
          <w:rPr>
            <w:noProof/>
            <w:webHidden/>
          </w:rPr>
          <w:tab/>
        </w:r>
        <w:r w:rsidR="00F0471B">
          <w:rPr>
            <w:noProof/>
            <w:webHidden/>
          </w:rPr>
          <w:fldChar w:fldCharType="begin"/>
        </w:r>
        <w:r w:rsidR="00F0471B">
          <w:rPr>
            <w:noProof/>
            <w:webHidden/>
          </w:rPr>
          <w:instrText xml:space="preserve"> PAGEREF _Toc106373941 \h </w:instrText>
        </w:r>
        <w:r w:rsidR="00F0471B">
          <w:rPr>
            <w:noProof/>
            <w:webHidden/>
          </w:rPr>
        </w:r>
        <w:r w:rsidR="00F0471B">
          <w:rPr>
            <w:noProof/>
            <w:webHidden/>
          </w:rPr>
          <w:fldChar w:fldCharType="separate"/>
        </w:r>
        <w:r w:rsidR="00F0471B">
          <w:rPr>
            <w:noProof/>
            <w:webHidden/>
          </w:rPr>
          <w:t>13</w:t>
        </w:r>
        <w:r w:rsidR="00F0471B">
          <w:rPr>
            <w:noProof/>
            <w:webHidden/>
          </w:rPr>
          <w:fldChar w:fldCharType="end"/>
        </w:r>
      </w:hyperlink>
    </w:p>
    <w:p w14:paraId="5248D067" w14:textId="6874A418" w:rsidR="00F0471B" w:rsidRDefault="00000000">
      <w:pPr>
        <w:pStyle w:val="TOC2"/>
        <w:rPr>
          <w:noProof/>
        </w:rPr>
      </w:pPr>
      <w:hyperlink w:anchor="_Toc106373942" w:history="1">
        <w:r w:rsidR="00F0471B" w:rsidRPr="000C6CC9">
          <w:rPr>
            <w:rStyle w:val="Hyperlink"/>
            <w:noProof/>
            <w:lang w:eastAsia="en-GB"/>
          </w:rPr>
          <w:t>Defining a Trait</w:t>
        </w:r>
        <w:r w:rsidR="00F0471B">
          <w:rPr>
            <w:noProof/>
            <w:webHidden/>
          </w:rPr>
          <w:tab/>
        </w:r>
        <w:r w:rsidR="00F0471B">
          <w:rPr>
            <w:noProof/>
            <w:webHidden/>
          </w:rPr>
          <w:fldChar w:fldCharType="begin"/>
        </w:r>
        <w:r w:rsidR="00F0471B">
          <w:rPr>
            <w:noProof/>
            <w:webHidden/>
          </w:rPr>
          <w:instrText xml:space="preserve"> PAGEREF _Toc106373942 \h </w:instrText>
        </w:r>
        <w:r w:rsidR="00F0471B">
          <w:rPr>
            <w:noProof/>
            <w:webHidden/>
          </w:rPr>
        </w:r>
        <w:r w:rsidR="00F0471B">
          <w:rPr>
            <w:noProof/>
            <w:webHidden/>
          </w:rPr>
          <w:fldChar w:fldCharType="separate"/>
        </w:r>
        <w:r w:rsidR="00F0471B">
          <w:rPr>
            <w:noProof/>
            <w:webHidden/>
          </w:rPr>
          <w:t>13</w:t>
        </w:r>
        <w:r w:rsidR="00F0471B">
          <w:rPr>
            <w:noProof/>
            <w:webHidden/>
          </w:rPr>
          <w:fldChar w:fldCharType="end"/>
        </w:r>
      </w:hyperlink>
    </w:p>
    <w:p w14:paraId="4E6FDD01" w14:textId="432C7CF6" w:rsidR="00F0471B" w:rsidRDefault="00000000">
      <w:pPr>
        <w:pStyle w:val="TOC2"/>
        <w:rPr>
          <w:noProof/>
        </w:rPr>
      </w:pPr>
      <w:hyperlink w:anchor="_Toc106373943" w:history="1">
        <w:r w:rsidR="00F0471B" w:rsidRPr="000C6CC9">
          <w:rPr>
            <w:rStyle w:val="Hyperlink"/>
            <w:noProof/>
            <w:lang w:eastAsia="en-GB"/>
          </w:rPr>
          <w:t>Implementing a Trait on a Type</w:t>
        </w:r>
        <w:r w:rsidR="00F0471B">
          <w:rPr>
            <w:noProof/>
            <w:webHidden/>
          </w:rPr>
          <w:tab/>
        </w:r>
        <w:r w:rsidR="00F0471B">
          <w:rPr>
            <w:noProof/>
            <w:webHidden/>
          </w:rPr>
          <w:fldChar w:fldCharType="begin"/>
        </w:r>
        <w:r w:rsidR="00F0471B">
          <w:rPr>
            <w:noProof/>
            <w:webHidden/>
          </w:rPr>
          <w:instrText xml:space="preserve"> PAGEREF _Toc106373943 \h </w:instrText>
        </w:r>
        <w:r w:rsidR="00F0471B">
          <w:rPr>
            <w:noProof/>
            <w:webHidden/>
          </w:rPr>
        </w:r>
        <w:r w:rsidR="00F0471B">
          <w:rPr>
            <w:noProof/>
            <w:webHidden/>
          </w:rPr>
          <w:fldChar w:fldCharType="separate"/>
        </w:r>
        <w:r w:rsidR="00F0471B">
          <w:rPr>
            <w:noProof/>
            <w:webHidden/>
          </w:rPr>
          <w:t>14</w:t>
        </w:r>
        <w:r w:rsidR="00F0471B">
          <w:rPr>
            <w:noProof/>
            <w:webHidden/>
          </w:rPr>
          <w:fldChar w:fldCharType="end"/>
        </w:r>
      </w:hyperlink>
    </w:p>
    <w:p w14:paraId="347E442F" w14:textId="7173AB3D" w:rsidR="00F0471B" w:rsidRDefault="00000000">
      <w:pPr>
        <w:pStyle w:val="TOC2"/>
        <w:rPr>
          <w:noProof/>
        </w:rPr>
      </w:pPr>
      <w:hyperlink w:anchor="_Toc106373944" w:history="1">
        <w:r w:rsidR="00F0471B" w:rsidRPr="000C6CC9">
          <w:rPr>
            <w:rStyle w:val="Hyperlink"/>
            <w:noProof/>
            <w:lang w:eastAsia="en-GB"/>
          </w:rPr>
          <w:t>Default Implementations</w:t>
        </w:r>
        <w:r w:rsidR="00F0471B">
          <w:rPr>
            <w:noProof/>
            <w:webHidden/>
          </w:rPr>
          <w:tab/>
        </w:r>
        <w:r w:rsidR="00F0471B">
          <w:rPr>
            <w:noProof/>
            <w:webHidden/>
          </w:rPr>
          <w:fldChar w:fldCharType="begin"/>
        </w:r>
        <w:r w:rsidR="00F0471B">
          <w:rPr>
            <w:noProof/>
            <w:webHidden/>
          </w:rPr>
          <w:instrText xml:space="preserve"> PAGEREF _Toc106373944 \h </w:instrText>
        </w:r>
        <w:r w:rsidR="00F0471B">
          <w:rPr>
            <w:noProof/>
            <w:webHidden/>
          </w:rPr>
        </w:r>
        <w:r w:rsidR="00F0471B">
          <w:rPr>
            <w:noProof/>
            <w:webHidden/>
          </w:rPr>
          <w:fldChar w:fldCharType="separate"/>
        </w:r>
        <w:r w:rsidR="00F0471B">
          <w:rPr>
            <w:noProof/>
            <w:webHidden/>
          </w:rPr>
          <w:t>16</w:t>
        </w:r>
        <w:r w:rsidR="00F0471B">
          <w:rPr>
            <w:noProof/>
            <w:webHidden/>
          </w:rPr>
          <w:fldChar w:fldCharType="end"/>
        </w:r>
      </w:hyperlink>
    </w:p>
    <w:p w14:paraId="6B0A8A3A" w14:textId="0199EB61" w:rsidR="00F0471B" w:rsidRDefault="00000000">
      <w:pPr>
        <w:pStyle w:val="TOC2"/>
        <w:rPr>
          <w:noProof/>
        </w:rPr>
      </w:pPr>
      <w:hyperlink w:anchor="_Toc106373945" w:history="1">
        <w:r w:rsidR="00F0471B" w:rsidRPr="000C6CC9">
          <w:rPr>
            <w:rStyle w:val="Hyperlink"/>
            <w:noProof/>
            <w:lang w:eastAsia="en-GB"/>
          </w:rPr>
          <w:t>Traits as Parameters</w:t>
        </w:r>
        <w:r w:rsidR="00F0471B">
          <w:rPr>
            <w:noProof/>
            <w:webHidden/>
          </w:rPr>
          <w:tab/>
        </w:r>
        <w:r w:rsidR="00F0471B">
          <w:rPr>
            <w:noProof/>
            <w:webHidden/>
          </w:rPr>
          <w:fldChar w:fldCharType="begin"/>
        </w:r>
        <w:r w:rsidR="00F0471B">
          <w:rPr>
            <w:noProof/>
            <w:webHidden/>
          </w:rPr>
          <w:instrText xml:space="preserve"> PAGEREF _Toc106373945 \h </w:instrText>
        </w:r>
        <w:r w:rsidR="00F0471B">
          <w:rPr>
            <w:noProof/>
            <w:webHidden/>
          </w:rPr>
        </w:r>
        <w:r w:rsidR="00F0471B">
          <w:rPr>
            <w:noProof/>
            <w:webHidden/>
          </w:rPr>
          <w:fldChar w:fldCharType="separate"/>
        </w:r>
        <w:r w:rsidR="00F0471B">
          <w:rPr>
            <w:noProof/>
            <w:webHidden/>
          </w:rPr>
          <w:t>18</w:t>
        </w:r>
        <w:r w:rsidR="00F0471B">
          <w:rPr>
            <w:noProof/>
            <w:webHidden/>
          </w:rPr>
          <w:fldChar w:fldCharType="end"/>
        </w:r>
      </w:hyperlink>
    </w:p>
    <w:p w14:paraId="0E65B408" w14:textId="6BA212E8" w:rsidR="00F0471B" w:rsidRDefault="00000000">
      <w:pPr>
        <w:pStyle w:val="TOC3"/>
        <w:tabs>
          <w:tab w:val="right" w:leader="dot" w:pos="8090"/>
        </w:tabs>
        <w:rPr>
          <w:noProof/>
        </w:rPr>
      </w:pPr>
      <w:hyperlink w:anchor="_Toc106373946" w:history="1">
        <w:r w:rsidR="00F0471B" w:rsidRPr="000C6CC9">
          <w:rPr>
            <w:rStyle w:val="Hyperlink"/>
            <w:noProof/>
            <w:lang w:eastAsia="en-GB"/>
          </w:rPr>
          <w:t>Trait Bound Syntax</w:t>
        </w:r>
        <w:r w:rsidR="00F0471B">
          <w:rPr>
            <w:noProof/>
            <w:webHidden/>
          </w:rPr>
          <w:tab/>
        </w:r>
        <w:r w:rsidR="00F0471B">
          <w:rPr>
            <w:noProof/>
            <w:webHidden/>
          </w:rPr>
          <w:fldChar w:fldCharType="begin"/>
        </w:r>
        <w:r w:rsidR="00F0471B">
          <w:rPr>
            <w:noProof/>
            <w:webHidden/>
          </w:rPr>
          <w:instrText xml:space="preserve"> PAGEREF _Toc106373946 \h </w:instrText>
        </w:r>
        <w:r w:rsidR="00F0471B">
          <w:rPr>
            <w:noProof/>
            <w:webHidden/>
          </w:rPr>
        </w:r>
        <w:r w:rsidR="00F0471B">
          <w:rPr>
            <w:noProof/>
            <w:webHidden/>
          </w:rPr>
          <w:fldChar w:fldCharType="separate"/>
        </w:r>
        <w:r w:rsidR="00F0471B">
          <w:rPr>
            <w:noProof/>
            <w:webHidden/>
          </w:rPr>
          <w:t>18</w:t>
        </w:r>
        <w:r w:rsidR="00F0471B">
          <w:rPr>
            <w:noProof/>
            <w:webHidden/>
          </w:rPr>
          <w:fldChar w:fldCharType="end"/>
        </w:r>
      </w:hyperlink>
    </w:p>
    <w:p w14:paraId="6EB84C2E" w14:textId="6B41FFA6" w:rsidR="00F0471B" w:rsidRDefault="00000000">
      <w:pPr>
        <w:pStyle w:val="TOC3"/>
        <w:tabs>
          <w:tab w:val="right" w:leader="dot" w:pos="8090"/>
        </w:tabs>
        <w:rPr>
          <w:noProof/>
        </w:rPr>
      </w:pPr>
      <w:hyperlink w:anchor="_Toc106373947" w:history="1">
        <w:r w:rsidR="00F0471B" w:rsidRPr="000C6CC9">
          <w:rPr>
            <w:rStyle w:val="Hyperlink"/>
            <w:noProof/>
          </w:rPr>
          <w:t>Specifying Multiple Trait Bounds with the +</w:t>
        </w:r>
        <w:r w:rsidR="00F0471B" w:rsidRPr="000C6CC9">
          <w:rPr>
            <w:rStyle w:val="Hyperlink"/>
            <w:noProof/>
            <w:lang w:eastAsia="en-GB"/>
          </w:rPr>
          <w:t xml:space="preserve"> Syntax</w:t>
        </w:r>
        <w:r w:rsidR="00F0471B">
          <w:rPr>
            <w:noProof/>
            <w:webHidden/>
          </w:rPr>
          <w:tab/>
        </w:r>
        <w:r w:rsidR="00F0471B">
          <w:rPr>
            <w:noProof/>
            <w:webHidden/>
          </w:rPr>
          <w:fldChar w:fldCharType="begin"/>
        </w:r>
        <w:r w:rsidR="00F0471B">
          <w:rPr>
            <w:noProof/>
            <w:webHidden/>
          </w:rPr>
          <w:instrText xml:space="preserve"> PAGEREF _Toc106373947 \h </w:instrText>
        </w:r>
        <w:r w:rsidR="00F0471B">
          <w:rPr>
            <w:noProof/>
            <w:webHidden/>
          </w:rPr>
        </w:r>
        <w:r w:rsidR="00F0471B">
          <w:rPr>
            <w:noProof/>
            <w:webHidden/>
          </w:rPr>
          <w:fldChar w:fldCharType="separate"/>
        </w:r>
        <w:r w:rsidR="00F0471B">
          <w:rPr>
            <w:noProof/>
            <w:webHidden/>
          </w:rPr>
          <w:t>19</w:t>
        </w:r>
        <w:r w:rsidR="00F0471B">
          <w:rPr>
            <w:noProof/>
            <w:webHidden/>
          </w:rPr>
          <w:fldChar w:fldCharType="end"/>
        </w:r>
      </w:hyperlink>
    </w:p>
    <w:p w14:paraId="2F4F602C" w14:textId="6AB46179" w:rsidR="00F0471B" w:rsidRDefault="00000000">
      <w:pPr>
        <w:pStyle w:val="TOC3"/>
        <w:tabs>
          <w:tab w:val="right" w:leader="dot" w:pos="8090"/>
        </w:tabs>
        <w:rPr>
          <w:noProof/>
        </w:rPr>
      </w:pPr>
      <w:hyperlink w:anchor="_Toc106373948" w:history="1">
        <w:r w:rsidR="00F0471B" w:rsidRPr="000C6CC9">
          <w:rPr>
            <w:rStyle w:val="Hyperlink"/>
            <w:noProof/>
          </w:rPr>
          <w:t>Clearer Trait Bounds with where</w:t>
        </w:r>
        <w:r w:rsidR="00F0471B" w:rsidRPr="000C6CC9">
          <w:rPr>
            <w:rStyle w:val="Hyperlink"/>
            <w:noProof/>
            <w:lang w:eastAsia="en-GB"/>
          </w:rPr>
          <w:t xml:space="preserve"> Clauses</w:t>
        </w:r>
        <w:r w:rsidR="00F0471B">
          <w:rPr>
            <w:noProof/>
            <w:webHidden/>
          </w:rPr>
          <w:tab/>
        </w:r>
        <w:r w:rsidR="00F0471B">
          <w:rPr>
            <w:noProof/>
            <w:webHidden/>
          </w:rPr>
          <w:fldChar w:fldCharType="begin"/>
        </w:r>
        <w:r w:rsidR="00F0471B">
          <w:rPr>
            <w:noProof/>
            <w:webHidden/>
          </w:rPr>
          <w:instrText xml:space="preserve"> PAGEREF _Toc106373948 \h </w:instrText>
        </w:r>
        <w:r w:rsidR="00F0471B">
          <w:rPr>
            <w:noProof/>
            <w:webHidden/>
          </w:rPr>
        </w:r>
        <w:r w:rsidR="00F0471B">
          <w:rPr>
            <w:noProof/>
            <w:webHidden/>
          </w:rPr>
          <w:fldChar w:fldCharType="separate"/>
        </w:r>
        <w:r w:rsidR="00F0471B">
          <w:rPr>
            <w:noProof/>
            <w:webHidden/>
          </w:rPr>
          <w:t>19</w:t>
        </w:r>
        <w:r w:rsidR="00F0471B">
          <w:rPr>
            <w:noProof/>
            <w:webHidden/>
          </w:rPr>
          <w:fldChar w:fldCharType="end"/>
        </w:r>
      </w:hyperlink>
    </w:p>
    <w:p w14:paraId="13293B59" w14:textId="2327CC65" w:rsidR="00F0471B" w:rsidRDefault="00000000">
      <w:pPr>
        <w:pStyle w:val="TOC2"/>
        <w:rPr>
          <w:noProof/>
        </w:rPr>
      </w:pPr>
      <w:hyperlink w:anchor="_Toc106373949" w:history="1">
        <w:r w:rsidR="00F0471B" w:rsidRPr="000C6CC9">
          <w:rPr>
            <w:rStyle w:val="Hyperlink"/>
            <w:noProof/>
            <w:lang w:eastAsia="en-GB"/>
          </w:rPr>
          <w:t xml:space="preserve">Returning Types </w:t>
        </w:r>
        <w:r w:rsidR="00D772A1">
          <w:rPr>
            <w:rStyle w:val="Hyperlink"/>
            <w:noProof/>
            <w:lang w:eastAsia="en-GB"/>
          </w:rPr>
          <w:t>T</w:t>
        </w:r>
        <w:r w:rsidR="00F0471B" w:rsidRPr="000C6CC9">
          <w:rPr>
            <w:rStyle w:val="Hyperlink"/>
            <w:noProof/>
            <w:lang w:eastAsia="en-GB"/>
          </w:rPr>
          <w:t>hat Implement Traits</w:t>
        </w:r>
        <w:r w:rsidR="00F0471B">
          <w:rPr>
            <w:noProof/>
            <w:webHidden/>
          </w:rPr>
          <w:tab/>
        </w:r>
        <w:r w:rsidR="00F0471B">
          <w:rPr>
            <w:noProof/>
            <w:webHidden/>
          </w:rPr>
          <w:fldChar w:fldCharType="begin"/>
        </w:r>
        <w:r w:rsidR="00F0471B">
          <w:rPr>
            <w:noProof/>
            <w:webHidden/>
          </w:rPr>
          <w:instrText xml:space="preserve"> PAGEREF _Toc106373949 \h </w:instrText>
        </w:r>
        <w:r w:rsidR="00F0471B">
          <w:rPr>
            <w:noProof/>
            <w:webHidden/>
          </w:rPr>
        </w:r>
        <w:r w:rsidR="00F0471B">
          <w:rPr>
            <w:noProof/>
            <w:webHidden/>
          </w:rPr>
          <w:fldChar w:fldCharType="separate"/>
        </w:r>
        <w:r w:rsidR="00F0471B">
          <w:rPr>
            <w:noProof/>
            <w:webHidden/>
          </w:rPr>
          <w:t>19</w:t>
        </w:r>
        <w:r w:rsidR="00F0471B">
          <w:rPr>
            <w:noProof/>
            <w:webHidden/>
          </w:rPr>
          <w:fldChar w:fldCharType="end"/>
        </w:r>
      </w:hyperlink>
    </w:p>
    <w:p w14:paraId="2FD68420" w14:textId="05B1A628" w:rsidR="00F0471B" w:rsidRDefault="00000000">
      <w:pPr>
        <w:pStyle w:val="TOC2"/>
        <w:rPr>
          <w:noProof/>
        </w:rPr>
      </w:pPr>
      <w:hyperlink w:anchor="_Toc106373950" w:history="1">
        <w:r w:rsidR="00F0471B" w:rsidRPr="000C6CC9">
          <w:rPr>
            <w:rStyle w:val="Hyperlink"/>
            <w:noProof/>
            <w:lang w:eastAsia="en-GB"/>
          </w:rPr>
          <w:t>Using Trait Bounds to Conditionally Implement Methods</w:t>
        </w:r>
        <w:r w:rsidR="00F0471B">
          <w:rPr>
            <w:noProof/>
            <w:webHidden/>
          </w:rPr>
          <w:tab/>
        </w:r>
        <w:r w:rsidR="00F0471B">
          <w:rPr>
            <w:noProof/>
            <w:webHidden/>
          </w:rPr>
          <w:fldChar w:fldCharType="begin"/>
        </w:r>
        <w:r w:rsidR="00F0471B">
          <w:rPr>
            <w:noProof/>
            <w:webHidden/>
          </w:rPr>
          <w:instrText xml:space="preserve"> PAGEREF _Toc106373950 \h </w:instrText>
        </w:r>
        <w:r w:rsidR="00F0471B">
          <w:rPr>
            <w:noProof/>
            <w:webHidden/>
          </w:rPr>
        </w:r>
        <w:r w:rsidR="00F0471B">
          <w:rPr>
            <w:noProof/>
            <w:webHidden/>
          </w:rPr>
          <w:fldChar w:fldCharType="separate"/>
        </w:r>
        <w:r w:rsidR="00F0471B">
          <w:rPr>
            <w:noProof/>
            <w:webHidden/>
          </w:rPr>
          <w:t>20</w:t>
        </w:r>
        <w:r w:rsidR="00F0471B">
          <w:rPr>
            <w:noProof/>
            <w:webHidden/>
          </w:rPr>
          <w:fldChar w:fldCharType="end"/>
        </w:r>
      </w:hyperlink>
    </w:p>
    <w:p w14:paraId="53977B58" w14:textId="21C0ED7A" w:rsidR="00F0471B" w:rsidRDefault="00000000" w:rsidP="00661735">
      <w:pPr>
        <w:pStyle w:val="TOC1"/>
        <w:rPr>
          <w:noProof/>
        </w:rPr>
      </w:pPr>
      <w:hyperlink w:anchor="_Toc106373951" w:history="1">
        <w:r w:rsidR="00F0471B" w:rsidRPr="000C6CC9">
          <w:rPr>
            <w:rStyle w:val="Hyperlink"/>
            <w:noProof/>
            <w:lang w:eastAsia="en-GB"/>
          </w:rPr>
          <w:t>Validating References with Lifetimes</w:t>
        </w:r>
        <w:r w:rsidR="00F0471B">
          <w:rPr>
            <w:noProof/>
            <w:webHidden/>
          </w:rPr>
          <w:tab/>
        </w:r>
        <w:r w:rsidR="00F0471B">
          <w:rPr>
            <w:noProof/>
            <w:webHidden/>
          </w:rPr>
          <w:fldChar w:fldCharType="begin"/>
        </w:r>
        <w:r w:rsidR="00F0471B">
          <w:rPr>
            <w:noProof/>
            <w:webHidden/>
          </w:rPr>
          <w:instrText xml:space="preserve"> PAGEREF _Toc106373951 \h </w:instrText>
        </w:r>
        <w:r w:rsidR="00F0471B">
          <w:rPr>
            <w:noProof/>
            <w:webHidden/>
          </w:rPr>
        </w:r>
        <w:r w:rsidR="00F0471B">
          <w:rPr>
            <w:noProof/>
            <w:webHidden/>
          </w:rPr>
          <w:fldChar w:fldCharType="separate"/>
        </w:r>
        <w:r w:rsidR="00F0471B">
          <w:rPr>
            <w:noProof/>
            <w:webHidden/>
          </w:rPr>
          <w:t>22</w:t>
        </w:r>
        <w:r w:rsidR="00F0471B">
          <w:rPr>
            <w:noProof/>
            <w:webHidden/>
          </w:rPr>
          <w:fldChar w:fldCharType="end"/>
        </w:r>
      </w:hyperlink>
    </w:p>
    <w:p w14:paraId="7563AFE3" w14:textId="45122675" w:rsidR="00F0471B" w:rsidRDefault="00000000">
      <w:pPr>
        <w:pStyle w:val="TOC2"/>
        <w:rPr>
          <w:noProof/>
        </w:rPr>
      </w:pPr>
      <w:hyperlink w:anchor="_Toc106373952" w:history="1">
        <w:r w:rsidR="00F0471B" w:rsidRPr="000C6CC9">
          <w:rPr>
            <w:rStyle w:val="Hyperlink"/>
            <w:noProof/>
            <w:lang w:eastAsia="en-GB"/>
          </w:rPr>
          <w:t>Preventing Dangling References with Lifetimes</w:t>
        </w:r>
        <w:r w:rsidR="00F0471B">
          <w:rPr>
            <w:noProof/>
            <w:webHidden/>
          </w:rPr>
          <w:tab/>
        </w:r>
        <w:r w:rsidR="00F0471B">
          <w:rPr>
            <w:noProof/>
            <w:webHidden/>
          </w:rPr>
          <w:fldChar w:fldCharType="begin"/>
        </w:r>
        <w:r w:rsidR="00F0471B">
          <w:rPr>
            <w:noProof/>
            <w:webHidden/>
          </w:rPr>
          <w:instrText xml:space="preserve"> PAGEREF _Toc106373952 \h </w:instrText>
        </w:r>
        <w:r w:rsidR="00F0471B">
          <w:rPr>
            <w:noProof/>
            <w:webHidden/>
          </w:rPr>
        </w:r>
        <w:r w:rsidR="00F0471B">
          <w:rPr>
            <w:noProof/>
            <w:webHidden/>
          </w:rPr>
          <w:fldChar w:fldCharType="separate"/>
        </w:r>
        <w:r w:rsidR="00F0471B">
          <w:rPr>
            <w:noProof/>
            <w:webHidden/>
          </w:rPr>
          <w:t>22</w:t>
        </w:r>
        <w:r w:rsidR="00F0471B">
          <w:rPr>
            <w:noProof/>
            <w:webHidden/>
          </w:rPr>
          <w:fldChar w:fldCharType="end"/>
        </w:r>
      </w:hyperlink>
    </w:p>
    <w:p w14:paraId="0C5F9E44" w14:textId="2554A012" w:rsidR="00F0471B" w:rsidRDefault="00000000">
      <w:pPr>
        <w:pStyle w:val="TOC2"/>
        <w:rPr>
          <w:noProof/>
        </w:rPr>
      </w:pPr>
      <w:hyperlink w:anchor="_Toc106373953" w:history="1">
        <w:r w:rsidR="00F0471B" w:rsidRPr="000C6CC9">
          <w:rPr>
            <w:rStyle w:val="Hyperlink"/>
            <w:noProof/>
            <w:lang w:eastAsia="en-GB"/>
          </w:rPr>
          <w:t>The Borrow Checker</w:t>
        </w:r>
        <w:r w:rsidR="00F0471B">
          <w:rPr>
            <w:noProof/>
            <w:webHidden/>
          </w:rPr>
          <w:tab/>
        </w:r>
        <w:r w:rsidR="00F0471B">
          <w:rPr>
            <w:noProof/>
            <w:webHidden/>
          </w:rPr>
          <w:fldChar w:fldCharType="begin"/>
        </w:r>
        <w:r w:rsidR="00F0471B">
          <w:rPr>
            <w:noProof/>
            <w:webHidden/>
          </w:rPr>
          <w:instrText xml:space="preserve"> PAGEREF _Toc106373953 \h </w:instrText>
        </w:r>
        <w:r w:rsidR="00F0471B">
          <w:rPr>
            <w:noProof/>
            <w:webHidden/>
          </w:rPr>
        </w:r>
        <w:r w:rsidR="00F0471B">
          <w:rPr>
            <w:noProof/>
            <w:webHidden/>
          </w:rPr>
          <w:fldChar w:fldCharType="separate"/>
        </w:r>
        <w:r w:rsidR="00F0471B">
          <w:rPr>
            <w:noProof/>
            <w:webHidden/>
          </w:rPr>
          <w:t>23</w:t>
        </w:r>
        <w:r w:rsidR="00F0471B">
          <w:rPr>
            <w:noProof/>
            <w:webHidden/>
          </w:rPr>
          <w:fldChar w:fldCharType="end"/>
        </w:r>
      </w:hyperlink>
    </w:p>
    <w:p w14:paraId="4B47417D" w14:textId="35936D35" w:rsidR="00F0471B" w:rsidRDefault="00000000">
      <w:pPr>
        <w:pStyle w:val="TOC2"/>
        <w:rPr>
          <w:noProof/>
        </w:rPr>
      </w:pPr>
      <w:hyperlink w:anchor="_Toc106373954" w:history="1">
        <w:r w:rsidR="00F0471B" w:rsidRPr="000C6CC9">
          <w:rPr>
            <w:rStyle w:val="Hyperlink"/>
            <w:noProof/>
            <w:lang w:eastAsia="en-GB"/>
          </w:rPr>
          <w:t>Generic Lifetimes in Functions</w:t>
        </w:r>
        <w:r w:rsidR="00F0471B">
          <w:rPr>
            <w:noProof/>
            <w:webHidden/>
          </w:rPr>
          <w:tab/>
        </w:r>
        <w:r w:rsidR="00F0471B">
          <w:rPr>
            <w:noProof/>
            <w:webHidden/>
          </w:rPr>
          <w:fldChar w:fldCharType="begin"/>
        </w:r>
        <w:r w:rsidR="00F0471B">
          <w:rPr>
            <w:noProof/>
            <w:webHidden/>
          </w:rPr>
          <w:instrText xml:space="preserve"> PAGEREF _Toc106373954 \h </w:instrText>
        </w:r>
        <w:r w:rsidR="00F0471B">
          <w:rPr>
            <w:noProof/>
            <w:webHidden/>
          </w:rPr>
        </w:r>
        <w:r w:rsidR="00F0471B">
          <w:rPr>
            <w:noProof/>
            <w:webHidden/>
          </w:rPr>
          <w:fldChar w:fldCharType="separate"/>
        </w:r>
        <w:r w:rsidR="00F0471B">
          <w:rPr>
            <w:noProof/>
            <w:webHidden/>
          </w:rPr>
          <w:t>24</w:t>
        </w:r>
        <w:r w:rsidR="00F0471B">
          <w:rPr>
            <w:noProof/>
            <w:webHidden/>
          </w:rPr>
          <w:fldChar w:fldCharType="end"/>
        </w:r>
      </w:hyperlink>
    </w:p>
    <w:p w14:paraId="07A82763" w14:textId="54375D22" w:rsidR="00F0471B" w:rsidRDefault="00000000">
      <w:pPr>
        <w:pStyle w:val="TOC2"/>
        <w:rPr>
          <w:noProof/>
        </w:rPr>
      </w:pPr>
      <w:hyperlink w:anchor="_Toc106373955" w:history="1">
        <w:r w:rsidR="00F0471B" w:rsidRPr="000C6CC9">
          <w:rPr>
            <w:rStyle w:val="Hyperlink"/>
            <w:noProof/>
            <w:lang w:eastAsia="en-GB"/>
          </w:rPr>
          <w:t>Lifetime Annotation Syntax</w:t>
        </w:r>
        <w:r w:rsidR="00F0471B">
          <w:rPr>
            <w:noProof/>
            <w:webHidden/>
          </w:rPr>
          <w:tab/>
        </w:r>
        <w:r w:rsidR="00F0471B">
          <w:rPr>
            <w:noProof/>
            <w:webHidden/>
          </w:rPr>
          <w:fldChar w:fldCharType="begin"/>
        </w:r>
        <w:r w:rsidR="00F0471B">
          <w:rPr>
            <w:noProof/>
            <w:webHidden/>
          </w:rPr>
          <w:instrText xml:space="preserve"> PAGEREF _Toc106373955 \h </w:instrText>
        </w:r>
        <w:r w:rsidR="00F0471B">
          <w:rPr>
            <w:noProof/>
            <w:webHidden/>
          </w:rPr>
        </w:r>
        <w:r w:rsidR="00F0471B">
          <w:rPr>
            <w:noProof/>
            <w:webHidden/>
          </w:rPr>
          <w:fldChar w:fldCharType="separate"/>
        </w:r>
        <w:r w:rsidR="00F0471B">
          <w:rPr>
            <w:noProof/>
            <w:webHidden/>
          </w:rPr>
          <w:t>25</w:t>
        </w:r>
        <w:r w:rsidR="00F0471B">
          <w:rPr>
            <w:noProof/>
            <w:webHidden/>
          </w:rPr>
          <w:fldChar w:fldCharType="end"/>
        </w:r>
      </w:hyperlink>
    </w:p>
    <w:p w14:paraId="58FBC5AC" w14:textId="1E023B24" w:rsidR="00F0471B" w:rsidRDefault="00000000">
      <w:pPr>
        <w:pStyle w:val="TOC2"/>
        <w:rPr>
          <w:noProof/>
        </w:rPr>
      </w:pPr>
      <w:hyperlink w:anchor="_Toc106373956" w:history="1">
        <w:r w:rsidR="00F0471B" w:rsidRPr="000C6CC9">
          <w:rPr>
            <w:rStyle w:val="Hyperlink"/>
            <w:noProof/>
            <w:lang w:eastAsia="en-GB"/>
          </w:rPr>
          <w:t>Lifetime Annotations in Function Signatures</w:t>
        </w:r>
        <w:r w:rsidR="00F0471B">
          <w:rPr>
            <w:noProof/>
            <w:webHidden/>
          </w:rPr>
          <w:tab/>
        </w:r>
        <w:r w:rsidR="00F0471B">
          <w:rPr>
            <w:noProof/>
            <w:webHidden/>
          </w:rPr>
          <w:fldChar w:fldCharType="begin"/>
        </w:r>
        <w:r w:rsidR="00F0471B">
          <w:rPr>
            <w:noProof/>
            <w:webHidden/>
          </w:rPr>
          <w:instrText xml:space="preserve"> PAGEREF _Toc106373956 \h </w:instrText>
        </w:r>
        <w:r w:rsidR="00F0471B">
          <w:rPr>
            <w:noProof/>
            <w:webHidden/>
          </w:rPr>
        </w:r>
        <w:r w:rsidR="00F0471B">
          <w:rPr>
            <w:noProof/>
            <w:webHidden/>
          </w:rPr>
          <w:fldChar w:fldCharType="separate"/>
        </w:r>
        <w:r w:rsidR="00F0471B">
          <w:rPr>
            <w:noProof/>
            <w:webHidden/>
          </w:rPr>
          <w:t>26</w:t>
        </w:r>
        <w:r w:rsidR="00F0471B">
          <w:rPr>
            <w:noProof/>
            <w:webHidden/>
          </w:rPr>
          <w:fldChar w:fldCharType="end"/>
        </w:r>
      </w:hyperlink>
    </w:p>
    <w:p w14:paraId="4DDB46FA" w14:textId="1B0F2856" w:rsidR="00F0471B" w:rsidRDefault="00000000">
      <w:pPr>
        <w:pStyle w:val="TOC2"/>
        <w:rPr>
          <w:noProof/>
        </w:rPr>
      </w:pPr>
      <w:hyperlink w:anchor="_Toc106373957" w:history="1">
        <w:r w:rsidR="00F0471B" w:rsidRPr="000C6CC9">
          <w:rPr>
            <w:rStyle w:val="Hyperlink"/>
            <w:noProof/>
            <w:lang w:eastAsia="en-GB"/>
          </w:rPr>
          <w:t>Thinking in Terms of Lifetimes</w:t>
        </w:r>
        <w:r w:rsidR="00F0471B">
          <w:rPr>
            <w:noProof/>
            <w:webHidden/>
          </w:rPr>
          <w:tab/>
        </w:r>
        <w:r w:rsidR="00F0471B">
          <w:rPr>
            <w:noProof/>
            <w:webHidden/>
          </w:rPr>
          <w:fldChar w:fldCharType="begin"/>
        </w:r>
        <w:r w:rsidR="00F0471B">
          <w:rPr>
            <w:noProof/>
            <w:webHidden/>
          </w:rPr>
          <w:instrText xml:space="preserve"> PAGEREF _Toc106373957 \h </w:instrText>
        </w:r>
        <w:r w:rsidR="00F0471B">
          <w:rPr>
            <w:noProof/>
            <w:webHidden/>
          </w:rPr>
        </w:r>
        <w:r w:rsidR="00F0471B">
          <w:rPr>
            <w:noProof/>
            <w:webHidden/>
          </w:rPr>
          <w:fldChar w:fldCharType="separate"/>
        </w:r>
        <w:r w:rsidR="00F0471B">
          <w:rPr>
            <w:noProof/>
            <w:webHidden/>
          </w:rPr>
          <w:t>28</w:t>
        </w:r>
        <w:r w:rsidR="00F0471B">
          <w:rPr>
            <w:noProof/>
            <w:webHidden/>
          </w:rPr>
          <w:fldChar w:fldCharType="end"/>
        </w:r>
      </w:hyperlink>
    </w:p>
    <w:p w14:paraId="703EC972" w14:textId="2D6343C4" w:rsidR="00F0471B" w:rsidRDefault="00000000">
      <w:pPr>
        <w:pStyle w:val="TOC2"/>
        <w:rPr>
          <w:noProof/>
        </w:rPr>
      </w:pPr>
      <w:hyperlink w:anchor="_Toc106373958" w:history="1">
        <w:r w:rsidR="00F0471B" w:rsidRPr="000C6CC9">
          <w:rPr>
            <w:rStyle w:val="Hyperlink"/>
            <w:noProof/>
            <w:lang w:eastAsia="en-GB"/>
          </w:rPr>
          <w:t>Lifetime Annotations in Struct Definitions</w:t>
        </w:r>
        <w:r w:rsidR="00F0471B">
          <w:rPr>
            <w:noProof/>
            <w:webHidden/>
          </w:rPr>
          <w:tab/>
        </w:r>
        <w:r w:rsidR="00F0471B">
          <w:rPr>
            <w:noProof/>
            <w:webHidden/>
          </w:rPr>
          <w:fldChar w:fldCharType="begin"/>
        </w:r>
        <w:r w:rsidR="00F0471B">
          <w:rPr>
            <w:noProof/>
            <w:webHidden/>
          </w:rPr>
          <w:instrText xml:space="preserve"> PAGEREF _Toc106373958 \h </w:instrText>
        </w:r>
        <w:r w:rsidR="00F0471B">
          <w:rPr>
            <w:noProof/>
            <w:webHidden/>
          </w:rPr>
        </w:r>
        <w:r w:rsidR="00F0471B">
          <w:rPr>
            <w:noProof/>
            <w:webHidden/>
          </w:rPr>
          <w:fldChar w:fldCharType="separate"/>
        </w:r>
        <w:r w:rsidR="00F0471B">
          <w:rPr>
            <w:noProof/>
            <w:webHidden/>
          </w:rPr>
          <w:t>30</w:t>
        </w:r>
        <w:r w:rsidR="00F0471B">
          <w:rPr>
            <w:noProof/>
            <w:webHidden/>
          </w:rPr>
          <w:fldChar w:fldCharType="end"/>
        </w:r>
      </w:hyperlink>
    </w:p>
    <w:p w14:paraId="33C31872" w14:textId="69994CB3" w:rsidR="00F0471B" w:rsidRDefault="00000000">
      <w:pPr>
        <w:pStyle w:val="TOC2"/>
        <w:rPr>
          <w:noProof/>
        </w:rPr>
      </w:pPr>
      <w:hyperlink w:anchor="_Toc106373959" w:history="1">
        <w:r w:rsidR="00F0471B" w:rsidRPr="000C6CC9">
          <w:rPr>
            <w:rStyle w:val="Hyperlink"/>
            <w:noProof/>
            <w:lang w:eastAsia="en-GB"/>
          </w:rPr>
          <w:t>Lifetime Elision</w:t>
        </w:r>
        <w:r w:rsidR="00F0471B">
          <w:rPr>
            <w:noProof/>
            <w:webHidden/>
          </w:rPr>
          <w:tab/>
        </w:r>
        <w:r w:rsidR="00F0471B">
          <w:rPr>
            <w:noProof/>
            <w:webHidden/>
          </w:rPr>
          <w:fldChar w:fldCharType="begin"/>
        </w:r>
        <w:r w:rsidR="00F0471B">
          <w:rPr>
            <w:noProof/>
            <w:webHidden/>
          </w:rPr>
          <w:instrText xml:space="preserve"> PAGEREF _Toc106373959 \h </w:instrText>
        </w:r>
        <w:r w:rsidR="00F0471B">
          <w:rPr>
            <w:noProof/>
            <w:webHidden/>
          </w:rPr>
        </w:r>
        <w:r w:rsidR="00F0471B">
          <w:rPr>
            <w:noProof/>
            <w:webHidden/>
          </w:rPr>
          <w:fldChar w:fldCharType="separate"/>
        </w:r>
        <w:r w:rsidR="00F0471B">
          <w:rPr>
            <w:noProof/>
            <w:webHidden/>
          </w:rPr>
          <w:t>30</w:t>
        </w:r>
        <w:r w:rsidR="00F0471B">
          <w:rPr>
            <w:noProof/>
            <w:webHidden/>
          </w:rPr>
          <w:fldChar w:fldCharType="end"/>
        </w:r>
      </w:hyperlink>
    </w:p>
    <w:p w14:paraId="5E8D94F8" w14:textId="23438C1D" w:rsidR="00F0471B" w:rsidRDefault="00000000">
      <w:pPr>
        <w:pStyle w:val="TOC2"/>
        <w:rPr>
          <w:noProof/>
        </w:rPr>
      </w:pPr>
      <w:hyperlink w:anchor="_Toc106373960" w:history="1">
        <w:r w:rsidR="00F0471B" w:rsidRPr="000C6CC9">
          <w:rPr>
            <w:rStyle w:val="Hyperlink"/>
            <w:noProof/>
            <w:lang w:eastAsia="en-GB"/>
          </w:rPr>
          <w:t>Lifetime Annotations in Method Definitions</w:t>
        </w:r>
        <w:r w:rsidR="00F0471B">
          <w:rPr>
            <w:noProof/>
            <w:webHidden/>
          </w:rPr>
          <w:tab/>
        </w:r>
        <w:r w:rsidR="00F0471B">
          <w:rPr>
            <w:noProof/>
            <w:webHidden/>
          </w:rPr>
          <w:fldChar w:fldCharType="begin"/>
        </w:r>
        <w:r w:rsidR="00F0471B">
          <w:rPr>
            <w:noProof/>
            <w:webHidden/>
          </w:rPr>
          <w:instrText xml:space="preserve"> PAGEREF _Toc106373960 \h </w:instrText>
        </w:r>
        <w:r w:rsidR="00F0471B">
          <w:rPr>
            <w:noProof/>
            <w:webHidden/>
          </w:rPr>
        </w:r>
        <w:r w:rsidR="00F0471B">
          <w:rPr>
            <w:noProof/>
            <w:webHidden/>
          </w:rPr>
          <w:fldChar w:fldCharType="separate"/>
        </w:r>
        <w:r w:rsidR="00F0471B">
          <w:rPr>
            <w:noProof/>
            <w:webHidden/>
          </w:rPr>
          <w:t>32</w:t>
        </w:r>
        <w:r w:rsidR="00F0471B">
          <w:rPr>
            <w:noProof/>
            <w:webHidden/>
          </w:rPr>
          <w:fldChar w:fldCharType="end"/>
        </w:r>
      </w:hyperlink>
    </w:p>
    <w:p w14:paraId="7898D9D6" w14:textId="3433E05A" w:rsidR="00F0471B" w:rsidRDefault="00000000">
      <w:pPr>
        <w:pStyle w:val="TOC2"/>
        <w:rPr>
          <w:noProof/>
        </w:rPr>
      </w:pPr>
      <w:hyperlink w:anchor="_Toc106373961" w:history="1">
        <w:r w:rsidR="00F0471B" w:rsidRPr="000C6CC9">
          <w:rPr>
            <w:rStyle w:val="Hyperlink"/>
            <w:noProof/>
            <w:lang w:eastAsia="en-GB"/>
          </w:rPr>
          <w:t>The Static Lifetime</w:t>
        </w:r>
        <w:r w:rsidR="00F0471B">
          <w:rPr>
            <w:noProof/>
            <w:webHidden/>
          </w:rPr>
          <w:tab/>
        </w:r>
        <w:r w:rsidR="00F0471B">
          <w:rPr>
            <w:noProof/>
            <w:webHidden/>
          </w:rPr>
          <w:fldChar w:fldCharType="begin"/>
        </w:r>
        <w:r w:rsidR="00F0471B">
          <w:rPr>
            <w:noProof/>
            <w:webHidden/>
          </w:rPr>
          <w:instrText xml:space="preserve"> PAGEREF _Toc106373961 \h </w:instrText>
        </w:r>
        <w:r w:rsidR="00F0471B">
          <w:rPr>
            <w:noProof/>
            <w:webHidden/>
          </w:rPr>
        </w:r>
        <w:r w:rsidR="00F0471B">
          <w:rPr>
            <w:noProof/>
            <w:webHidden/>
          </w:rPr>
          <w:fldChar w:fldCharType="separate"/>
        </w:r>
        <w:r w:rsidR="00F0471B">
          <w:rPr>
            <w:noProof/>
            <w:webHidden/>
          </w:rPr>
          <w:t>33</w:t>
        </w:r>
        <w:r w:rsidR="00F0471B">
          <w:rPr>
            <w:noProof/>
            <w:webHidden/>
          </w:rPr>
          <w:fldChar w:fldCharType="end"/>
        </w:r>
      </w:hyperlink>
    </w:p>
    <w:p w14:paraId="1AE9EE97" w14:textId="2F5010D9" w:rsidR="00F0471B" w:rsidRDefault="00000000" w:rsidP="00661735">
      <w:pPr>
        <w:pStyle w:val="TOC1"/>
        <w:rPr>
          <w:noProof/>
        </w:rPr>
      </w:pPr>
      <w:hyperlink w:anchor="_Toc106373962" w:history="1">
        <w:r w:rsidR="00F0471B" w:rsidRPr="000C6CC9">
          <w:rPr>
            <w:rStyle w:val="Hyperlink"/>
            <w:noProof/>
            <w:lang w:eastAsia="en-GB"/>
          </w:rPr>
          <w:t>Generic Type Parameters, Trait Bounds, and Lifetimes Together</w:t>
        </w:r>
        <w:r w:rsidR="00F0471B">
          <w:rPr>
            <w:noProof/>
            <w:webHidden/>
          </w:rPr>
          <w:tab/>
        </w:r>
        <w:r w:rsidR="00F0471B">
          <w:rPr>
            <w:noProof/>
            <w:webHidden/>
          </w:rPr>
          <w:fldChar w:fldCharType="begin"/>
        </w:r>
        <w:r w:rsidR="00F0471B">
          <w:rPr>
            <w:noProof/>
            <w:webHidden/>
          </w:rPr>
          <w:instrText xml:space="preserve"> PAGEREF _Toc106373962 \h </w:instrText>
        </w:r>
        <w:r w:rsidR="00F0471B">
          <w:rPr>
            <w:noProof/>
            <w:webHidden/>
          </w:rPr>
        </w:r>
        <w:r w:rsidR="00F0471B">
          <w:rPr>
            <w:noProof/>
            <w:webHidden/>
          </w:rPr>
          <w:fldChar w:fldCharType="separate"/>
        </w:r>
        <w:r w:rsidR="00F0471B">
          <w:rPr>
            <w:noProof/>
            <w:webHidden/>
          </w:rPr>
          <w:t>34</w:t>
        </w:r>
        <w:r w:rsidR="00F0471B">
          <w:rPr>
            <w:noProof/>
            <w:webHidden/>
          </w:rPr>
          <w:fldChar w:fldCharType="end"/>
        </w:r>
      </w:hyperlink>
    </w:p>
    <w:p w14:paraId="1B72D679" w14:textId="4E522F06" w:rsidR="00F0471B" w:rsidRDefault="00000000" w:rsidP="00661735">
      <w:pPr>
        <w:pStyle w:val="TOC1"/>
        <w:rPr>
          <w:noProof/>
        </w:rPr>
      </w:pPr>
      <w:hyperlink w:anchor="_Toc106373963" w:history="1">
        <w:r w:rsidR="00F0471B" w:rsidRPr="000C6CC9">
          <w:rPr>
            <w:rStyle w:val="Hyperlink"/>
            <w:noProof/>
            <w:lang w:eastAsia="en-GB"/>
          </w:rPr>
          <w:t>Summary</w:t>
        </w:r>
        <w:r w:rsidR="00F0471B">
          <w:rPr>
            <w:noProof/>
            <w:webHidden/>
          </w:rPr>
          <w:tab/>
        </w:r>
        <w:r w:rsidR="00F0471B">
          <w:rPr>
            <w:noProof/>
            <w:webHidden/>
          </w:rPr>
          <w:fldChar w:fldCharType="begin"/>
        </w:r>
        <w:r w:rsidR="00F0471B">
          <w:rPr>
            <w:noProof/>
            <w:webHidden/>
          </w:rPr>
          <w:instrText xml:space="preserve"> PAGEREF _Toc106373963 \h </w:instrText>
        </w:r>
        <w:r w:rsidR="00F0471B">
          <w:rPr>
            <w:noProof/>
            <w:webHidden/>
          </w:rPr>
        </w:r>
        <w:r w:rsidR="00F0471B">
          <w:rPr>
            <w:noProof/>
            <w:webHidden/>
          </w:rPr>
          <w:fldChar w:fldCharType="separate"/>
        </w:r>
        <w:r w:rsidR="00F0471B">
          <w:rPr>
            <w:noProof/>
            <w:webHidden/>
          </w:rPr>
          <w:t>34</w:t>
        </w:r>
        <w:r w:rsidR="00F0471B">
          <w:rPr>
            <w:noProof/>
            <w:webHidden/>
          </w:rPr>
          <w:fldChar w:fldCharType="end"/>
        </w:r>
      </w:hyperlink>
    </w:p>
    <w:p w14:paraId="4C288628" w14:textId="307A3BAE" w:rsidR="00125134" w:rsidRDefault="00F0471B" w:rsidP="000426D0">
      <w:pPr>
        <w:pStyle w:val="ChapterNumber"/>
        <w:numPr>
          <w:ilvl w:val="0"/>
          <w:numId w:val="0"/>
        </w:numPr>
        <w:rPr>
          <w:lang w:eastAsia="en-GB"/>
        </w:rPr>
        <w:pPrChange w:id="1" w:author="Carol Nichols" w:date="2022-09-13T12:46:00Z">
          <w:pPr>
            <w:pStyle w:val="ChapterNumber"/>
          </w:pPr>
        </w:pPrChange>
      </w:pPr>
      <w:r>
        <w:rPr>
          <w:lang w:eastAsia="en-GB"/>
        </w:rPr>
        <w:fldChar w:fldCharType="end"/>
      </w:r>
      <w:ins w:id="2" w:author="Carol Nichols" w:date="2022-09-13T12:46:00Z">
        <w:r w:rsidR="000426D0">
          <w:rPr>
            <w:lang w:eastAsia="en-GB"/>
          </w:rPr>
          <w:t>10</w:t>
        </w:r>
      </w:ins>
    </w:p>
    <w:p w14:paraId="6A4F5F75" w14:textId="358BB842" w:rsidR="00125134" w:rsidRPr="00125134" w:rsidRDefault="00125134" w:rsidP="00125134">
      <w:pPr>
        <w:pStyle w:val="ChapterTitle"/>
        <w:rPr>
          <w:lang w:eastAsia="en-GB"/>
        </w:rPr>
      </w:pPr>
      <w:r w:rsidRPr="00125134">
        <w:rPr>
          <w:lang w:eastAsia="en-GB"/>
        </w:rPr>
        <w:t>Generic Types, Traits, and Lifetimes</w:t>
      </w:r>
    </w:p>
    <w:p w14:paraId="020DF72E" w14:textId="43F73603" w:rsidR="00125134" w:rsidRPr="00125134" w:rsidRDefault="00B06597" w:rsidP="000F2A09">
      <w:pPr>
        <w:pStyle w:val="ChapterIntro"/>
        <w:rPr>
          <w:lang w:eastAsia="en-GB"/>
        </w:rPr>
      </w:pPr>
      <w:r>
        <w:rPr>
          <w:lang w:eastAsia="en-GB"/>
        </w:rPr>
        <w:fldChar w:fldCharType="begin"/>
      </w:r>
      <w:r>
        <w:instrText xml:space="preserve"> XE "</w:instrText>
      </w:r>
      <w:r w:rsidRPr="00B06597">
        <w:instrText>generics startRange</w:instrText>
      </w:r>
      <w:r>
        <w:instrText xml:space="preserve">" </w:instrText>
      </w:r>
      <w:r>
        <w:rPr>
          <w:lang w:eastAsia="en-GB"/>
        </w:rPr>
        <w:fldChar w:fldCharType="end"/>
      </w:r>
      <w:r w:rsidR="00125134" w:rsidRPr="00125134">
        <w:rPr>
          <w:lang w:eastAsia="en-GB"/>
        </w:rPr>
        <w:t>Every programming language has tools for effectively handling the duplication</w:t>
      </w:r>
      <w:r w:rsidR="00125134">
        <w:rPr>
          <w:lang w:eastAsia="en-GB"/>
        </w:rPr>
        <w:t xml:space="preserve"> </w:t>
      </w:r>
      <w:r w:rsidR="00125134" w:rsidRPr="00125134">
        <w:rPr>
          <w:lang w:eastAsia="en-GB"/>
        </w:rPr>
        <w:t xml:space="preserve">of concepts. In Rust, one such tool is </w:t>
      </w:r>
      <w:r w:rsidR="00125134" w:rsidRPr="007D5516">
        <w:rPr>
          <w:rStyle w:val="Italic"/>
        </w:rPr>
        <w:t>generics</w:t>
      </w:r>
      <w:r w:rsidR="00125134" w:rsidRPr="00125134">
        <w:rPr>
          <w:lang w:eastAsia="en-GB"/>
        </w:rPr>
        <w:t>: abstract stand-ins for</w:t>
      </w:r>
      <w:r w:rsidR="00125134">
        <w:rPr>
          <w:lang w:eastAsia="en-GB"/>
        </w:rPr>
        <w:t xml:space="preserve"> </w:t>
      </w:r>
      <w:r w:rsidR="00125134" w:rsidRPr="00125134">
        <w:rPr>
          <w:lang w:eastAsia="en-GB"/>
        </w:rPr>
        <w:t>concrete types or other properties. We can express the behavior of generics or</w:t>
      </w:r>
      <w:r w:rsidR="00125134">
        <w:rPr>
          <w:lang w:eastAsia="en-GB"/>
        </w:rPr>
        <w:t xml:space="preserve"> </w:t>
      </w:r>
      <w:r w:rsidR="00125134" w:rsidRPr="00125134">
        <w:rPr>
          <w:lang w:eastAsia="en-GB"/>
        </w:rPr>
        <w:t>how they relate to other generics without knowing what will be in their place</w:t>
      </w:r>
      <w:r w:rsidR="00125134">
        <w:rPr>
          <w:lang w:eastAsia="en-GB"/>
        </w:rPr>
        <w:t xml:space="preserve"> </w:t>
      </w:r>
      <w:r w:rsidR="00125134" w:rsidRPr="00125134">
        <w:rPr>
          <w:lang w:eastAsia="en-GB"/>
        </w:rPr>
        <w:t>when compiling and running the code.</w:t>
      </w:r>
    </w:p>
    <w:p w14:paraId="6CD053DC" w14:textId="6A3C0BAB" w:rsidR="00125134" w:rsidRPr="00125134" w:rsidRDefault="00125134" w:rsidP="00125134">
      <w:pPr>
        <w:pStyle w:val="Body"/>
        <w:rPr>
          <w:lang w:eastAsia="en-GB"/>
        </w:rPr>
      </w:pPr>
      <w:r w:rsidRPr="00125134">
        <w:t xml:space="preserve">Functions can take parameters of some generic type, instead of a concrete type like </w:t>
      </w:r>
      <w:r w:rsidRPr="00F043C6">
        <w:rPr>
          <w:rStyle w:val="Literal"/>
        </w:rPr>
        <w:t>i32</w:t>
      </w:r>
      <w:r w:rsidRPr="00125134">
        <w:t xml:space="preserve"> or </w:t>
      </w:r>
      <w:r w:rsidRPr="00F043C6">
        <w:rPr>
          <w:rStyle w:val="Literal"/>
        </w:rPr>
        <w:t>String</w:t>
      </w:r>
      <w:r w:rsidRPr="00125134">
        <w:t xml:space="preserve">, in the same way </w:t>
      </w:r>
      <w:r w:rsidR="00D772A1">
        <w:t>they</w:t>
      </w:r>
      <w:r w:rsidRPr="00125134">
        <w:t xml:space="preserve"> take parameters with unknown values to run the same code on multiple concrete values. In fact, we’ve already used generics in </w:t>
      </w:r>
      <w:r w:rsidRPr="00B92C70">
        <w:rPr>
          <w:rStyle w:val="Xref"/>
        </w:rPr>
        <w:t>Chapter 6</w:t>
      </w:r>
      <w:r w:rsidRPr="00125134">
        <w:t xml:space="preserve"> with </w:t>
      </w:r>
      <w:r w:rsidRPr="00F043C6">
        <w:rPr>
          <w:rStyle w:val="Literal"/>
        </w:rPr>
        <w:t>Option&lt;T&gt;</w:t>
      </w:r>
      <w:r w:rsidRPr="00125134">
        <w:t>,</w:t>
      </w:r>
      <w:r w:rsidR="000F2A09">
        <w:t xml:space="preserve"> in</w:t>
      </w:r>
      <w:r w:rsidRPr="00125134">
        <w:t xml:space="preserve"> </w:t>
      </w:r>
      <w:r w:rsidRPr="00B92C70">
        <w:rPr>
          <w:rStyle w:val="Xref"/>
        </w:rPr>
        <w:t>Chapter 8</w:t>
      </w:r>
      <w:r w:rsidRPr="00125134">
        <w:t xml:space="preserve"> with </w:t>
      </w:r>
      <w:r w:rsidRPr="00F043C6">
        <w:rPr>
          <w:rStyle w:val="Literal"/>
        </w:rPr>
        <w:t>Vec&lt;T&gt;</w:t>
      </w:r>
      <w:r w:rsidRPr="00125134">
        <w:t xml:space="preserve"> and </w:t>
      </w:r>
      <w:r w:rsidRPr="00F043C6">
        <w:rPr>
          <w:rStyle w:val="Literal"/>
        </w:rPr>
        <w:t>HashMap&lt;K, V&gt;</w:t>
      </w:r>
      <w:r w:rsidRPr="00125134">
        <w:t>, and</w:t>
      </w:r>
      <w:r w:rsidR="000F2A09">
        <w:t xml:space="preserve"> in</w:t>
      </w:r>
      <w:r w:rsidRPr="00125134">
        <w:t xml:space="preserve"> </w:t>
      </w:r>
      <w:r w:rsidRPr="00B92C70">
        <w:rPr>
          <w:rStyle w:val="Xref"/>
        </w:rPr>
        <w:t>Chapter 9</w:t>
      </w:r>
      <w:r w:rsidRPr="00125134">
        <w:t xml:space="preserve"> with </w:t>
      </w:r>
      <w:r w:rsidRPr="00F043C6">
        <w:rPr>
          <w:rStyle w:val="Literal"/>
        </w:rPr>
        <w:t>Result&lt;T, E&gt;</w:t>
      </w:r>
      <w:r w:rsidRPr="00125134">
        <w:rPr>
          <w:lang w:eastAsia="en-GB"/>
        </w:rPr>
        <w:t xml:space="preserve">. In this chapter, </w:t>
      </w:r>
      <w:r w:rsidRPr="00125134">
        <w:rPr>
          <w:lang w:eastAsia="en-GB"/>
        </w:rPr>
        <w:lastRenderedPageBreak/>
        <w:t>you’ll</w:t>
      </w:r>
      <w:r>
        <w:rPr>
          <w:lang w:eastAsia="en-GB"/>
        </w:rPr>
        <w:t xml:space="preserve"> </w:t>
      </w:r>
      <w:r w:rsidRPr="00125134">
        <w:rPr>
          <w:lang w:eastAsia="en-GB"/>
        </w:rPr>
        <w:t>explore how to define your own types, functions, and methods with generics!</w:t>
      </w:r>
    </w:p>
    <w:p w14:paraId="0F2E08F3" w14:textId="1D3573EE" w:rsidR="00125134" w:rsidRPr="00125134" w:rsidRDefault="00125134" w:rsidP="00F043C6">
      <w:pPr>
        <w:pStyle w:val="Body"/>
        <w:rPr>
          <w:lang w:eastAsia="en-GB"/>
        </w:rPr>
      </w:pPr>
      <w:r w:rsidRPr="00125134">
        <w:rPr>
          <w:lang w:eastAsia="en-GB"/>
        </w:rPr>
        <w:t>First we’ll review how to extract a function to reduce code duplication. We’ll</w:t>
      </w:r>
      <w:r>
        <w:rPr>
          <w:lang w:eastAsia="en-GB"/>
        </w:rPr>
        <w:t xml:space="preserve"> </w:t>
      </w:r>
      <w:r w:rsidRPr="00125134">
        <w:rPr>
          <w:lang w:eastAsia="en-GB"/>
        </w:rPr>
        <w:t>then use the same technique to make a generic function from two functions that</w:t>
      </w:r>
      <w:r>
        <w:rPr>
          <w:lang w:eastAsia="en-GB"/>
        </w:rPr>
        <w:t xml:space="preserve"> </w:t>
      </w:r>
      <w:r w:rsidRPr="00125134">
        <w:rPr>
          <w:lang w:eastAsia="en-GB"/>
        </w:rPr>
        <w:t>differ only in the types of their parameters. We’ll also explain how to use</w:t>
      </w:r>
      <w:r>
        <w:rPr>
          <w:lang w:eastAsia="en-GB"/>
        </w:rPr>
        <w:t xml:space="preserve"> </w:t>
      </w:r>
      <w:r w:rsidRPr="00125134">
        <w:rPr>
          <w:lang w:eastAsia="en-GB"/>
        </w:rPr>
        <w:t>generic types in struct and enum definitions.</w:t>
      </w:r>
    </w:p>
    <w:p w14:paraId="741A1D94" w14:textId="333F5DEF" w:rsidR="00125134" w:rsidRPr="00125134" w:rsidRDefault="00125134" w:rsidP="00125134">
      <w:pPr>
        <w:pStyle w:val="Body"/>
        <w:rPr>
          <w:lang w:eastAsia="en-GB"/>
        </w:rPr>
      </w:pPr>
      <w:r w:rsidRPr="00125134">
        <w:t xml:space="preserve">Then you’ll learn how to use </w:t>
      </w:r>
      <w:r w:rsidRPr="007D5516">
        <w:rPr>
          <w:rStyle w:val="Italic"/>
        </w:rPr>
        <w:t>traits</w:t>
      </w:r>
      <w:r w:rsidRPr="00125134">
        <w:rPr>
          <w:lang w:eastAsia="en-GB"/>
        </w:rPr>
        <w:t xml:space="preserve"> to define behavior in a generic way. You</w:t>
      </w:r>
      <w:r>
        <w:rPr>
          <w:lang w:eastAsia="en-GB"/>
        </w:rPr>
        <w:t xml:space="preserve"> </w:t>
      </w:r>
      <w:r w:rsidRPr="00125134">
        <w:rPr>
          <w:lang w:eastAsia="en-GB"/>
        </w:rPr>
        <w:t>can combine traits with generic types to constrain a generic type to accept</w:t>
      </w:r>
      <w:r>
        <w:rPr>
          <w:lang w:eastAsia="en-GB"/>
        </w:rPr>
        <w:t xml:space="preserve"> </w:t>
      </w:r>
      <w:r w:rsidRPr="00125134">
        <w:rPr>
          <w:lang w:eastAsia="en-GB"/>
        </w:rPr>
        <w:t>only those types that have a particular behavior, as opposed to just any type.</w:t>
      </w:r>
    </w:p>
    <w:p w14:paraId="28EDA5A9" w14:textId="3928ED47" w:rsidR="00125134" w:rsidRPr="00125134" w:rsidRDefault="00125134" w:rsidP="00125134">
      <w:pPr>
        <w:pStyle w:val="Body"/>
        <w:rPr>
          <w:lang w:eastAsia="en-GB"/>
        </w:rPr>
      </w:pPr>
      <w:r w:rsidRPr="00125134">
        <w:rPr>
          <w:lang w:eastAsia="en-GB"/>
        </w:rPr>
        <w:t xml:space="preserve">Finally, we’ll discuss </w:t>
      </w:r>
      <w:r w:rsidRPr="007D5516">
        <w:rPr>
          <w:rStyle w:val="Italic"/>
        </w:rPr>
        <w:t>lifetimes</w:t>
      </w:r>
      <w:r w:rsidRPr="00125134">
        <w:rPr>
          <w:lang w:eastAsia="en-GB"/>
        </w:rPr>
        <w:t>: a variety of generics that give the</w:t>
      </w:r>
      <w:r>
        <w:rPr>
          <w:lang w:eastAsia="en-GB"/>
        </w:rPr>
        <w:t xml:space="preserve"> </w:t>
      </w:r>
      <w:r w:rsidRPr="00125134">
        <w:rPr>
          <w:lang w:eastAsia="en-GB"/>
        </w:rPr>
        <w:t>compiler information about how references relate to each other. Lifetimes allow</w:t>
      </w:r>
      <w:r>
        <w:rPr>
          <w:lang w:eastAsia="en-GB"/>
        </w:rPr>
        <w:t xml:space="preserve"> </w:t>
      </w:r>
      <w:r w:rsidRPr="00125134">
        <w:rPr>
          <w:lang w:eastAsia="en-GB"/>
        </w:rPr>
        <w:t>us to give the compiler enough information about borrowed values so that it can</w:t>
      </w:r>
      <w:r>
        <w:rPr>
          <w:lang w:eastAsia="en-GB"/>
        </w:rPr>
        <w:t xml:space="preserve"> </w:t>
      </w:r>
      <w:r w:rsidRPr="00125134">
        <w:rPr>
          <w:lang w:eastAsia="en-GB"/>
        </w:rPr>
        <w:t>ensure references will be valid in more situations than it could without our</w:t>
      </w:r>
      <w:r>
        <w:rPr>
          <w:lang w:eastAsia="en-GB"/>
        </w:rPr>
        <w:t xml:space="preserve"> </w:t>
      </w:r>
      <w:r w:rsidRPr="00125134">
        <w:rPr>
          <w:lang w:eastAsia="en-GB"/>
        </w:rPr>
        <w:t>help.</w:t>
      </w:r>
    </w:p>
    <w:p w14:paraId="3FF917A4" w14:textId="77777777" w:rsidR="00125134" w:rsidRPr="00125134" w:rsidRDefault="00125134" w:rsidP="00F043C6">
      <w:pPr>
        <w:pStyle w:val="HeadA"/>
        <w:rPr>
          <w:lang w:eastAsia="en-GB"/>
        </w:rPr>
      </w:pPr>
      <w:bookmarkStart w:id="3" w:name="removing-duplication-by-extracting-a-fun"/>
      <w:bookmarkStart w:id="4" w:name="_Toc106373934"/>
      <w:bookmarkEnd w:id="3"/>
      <w:r w:rsidRPr="00125134">
        <w:rPr>
          <w:lang w:eastAsia="en-GB"/>
        </w:rPr>
        <w:t>Removing Duplication by Extracting a Function</w:t>
      </w:r>
      <w:bookmarkEnd w:id="4"/>
    </w:p>
    <w:p w14:paraId="520CC0D9" w14:textId="26AD3D37" w:rsidR="00125134" w:rsidRPr="00125134" w:rsidRDefault="00125134" w:rsidP="00F043C6">
      <w:pPr>
        <w:pStyle w:val="Body"/>
        <w:rPr>
          <w:lang w:eastAsia="en-GB"/>
        </w:rPr>
      </w:pPr>
      <w:r w:rsidRPr="00125134">
        <w:rPr>
          <w:lang w:eastAsia="en-GB"/>
        </w:rPr>
        <w:t>Generics allow us to replace specific types with a placeholder that represents</w:t>
      </w:r>
      <w:r>
        <w:rPr>
          <w:lang w:eastAsia="en-GB"/>
        </w:rPr>
        <w:t xml:space="preserve"> </w:t>
      </w:r>
      <w:r w:rsidRPr="00125134">
        <w:rPr>
          <w:lang w:eastAsia="en-GB"/>
        </w:rPr>
        <w:t>multiple types to remove code duplication.</w:t>
      </w:r>
      <w:r>
        <w:rPr>
          <w:lang w:eastAsia="en-GB"/>
        </w:rPr>
        <w:t xml:space="preserve"> </w:t>
      </w:r>
      <w:r w:rsidRPr="00125134">
        <w:rPr>
          <w:lang w:eastAsia="en-GB"/>
        </w:rPr>
        <w:t>Before diving into generics syntax, let’s first look at how to remove</w:t>
      </w:r>
      <w:r>
        <w:rPr>
          <w:lang w:eastAsia="en-GB"/>
        </w:rPr>
        <w:t xml:space="preserve"> </w:t>
      </w:r>
      <w:r w:rsidRPr="00125134">
        <w:rPr>
          <w:lang w:eastAsia="en-GB"/>
        </w:rPr>
        <w:t>duplication in a way that doesn’t involve generic types by extracting a</w:t>
      </w:r>
      <w:r>
        <w:rPr>
          <w:lang w:eastAsia="en-GB"/>
        </w:rPr>
        <w:t xml:space="preserve"> </w:t>
      </w:r>
      <w:r w:rsidRPr="00125134">
        <w:rPr>
          <w:lang w:eastAsia="en-GB"/>
        </w:rPr>
        <w:t>function that replaces specific values with a placeholder that represents</w:t>
      </w:r>
      <w:r>
        <w:rPr>
          <w:lang w:eastAsia="en-GB"/>
        </w:rPr>
        <w:t xml:space="preserve"> </w:t>
      </w:r>
      <w:r w:rsidRPr="00125134">
        <w:rPr>
          <w:lang w:eastAsia="en-GB"/>
        </w:rPr>
        <w:t>multiple values. Then we’ll apply the same technique to extract a generic</w:t>
      </w:r>
      <w:r>
        <w:rPr>
          <w:lang w:eastAsia="en-GB"/>
        </w:rPr>
        <w:t xml:space="preserve"> </w:t>
      </w:r>
      <w:r w:rsidRPr="00125134">
        <w:rPr>
          <w:lang w:eastAsia="en-GB"/>
        </w:rPr>
        <w:t>function! By looking at how to recognize duplicated code you can extract into a</w:t>
      </w:r>
      <w:r>
        <w:rPr>
          <w:lang w:eastAsia="en-GB"/>
        </w:rPr>
        <w:t xml:space="preserve"> </w:t>
      </w:r>
      <w:r w:rsidRPr="00125134">
        <w:rPr>
          <w:lang w:eastAsia="en-GB"/>
        </w:rPr>
        <w:t>function, you’ll start to recognize duplicated code that can use generics.</w:t>
      </w:r>
    </w:p>
    <w:p w14:paraId="4E4F2F9B" w14:textId="7BD404DF" w:rsidR="00125134" w:rsidRPr="00125134" w:rsidRDefault="00125134" w:rsidP="00F043C6">
      <w:pPr>
        <w:pStyle w:val="Body"/>
        <w:rPr>
          <w:lang w:eastAsia="en-GB"/>
        </w:rPr>
      </w:pPr>
      <w:r w:rsidRPr="00125134">
        <w:rPr>
          <w:lang w:eastAsia="en-GB"/>
        </w:rPr>
        <w:t>We</w:t>
      </w:r>
      <w:r w:rsidR="00D772A1">
        <w:rPr>
          <w:lang w:eastAsia="en-GB"/>
        </w:rPr>
        <w:t>’ll</w:t>
      </w:r>
      <w:r w:rsidRPr="00125134">
        <w:rPr>
          <w:lang w:eastAsia="en-GB"/>
        </w:rPr>
        <w:t xml:space="preserve"> begin with the short program in Listing 10-1 that finds the largest number</w:t>
      </w:r>
      <w:r>
        <w:rPr>
          <w:lang w:eastAsia="en-GB"/>
        </w:rPr>
        <w:t xml:space="preserve"> </w:t>
      </w:r>
      <w:r w:rsidRPr="00125134">
        <w:rPr>
          <w:lang w:eastAsia="en-GB"/>
        </w:rPr>
        <w:t>in a list.</w:t>
      </w:r>
    </w:p>
    <w:p w14:paraId="4EE220EE" w14:textId="5F1232F5" w:rsidR="00125134" w:rsidRPr="00125134" w:rsidRDefault="00125134" w:rsidP="007554D1">
      <w:pPr>
        <w:pStyle w:val="CodeLabel"/>
        <w:rPr>
          <w:lang w:eastAsia="en-GB"/>
        </w:rPr>
      </w:pPr>
      <w:r w:rsidRPr="00125134">
        <w:rPr>
          <w:lang w:eastAsia="en-GB"/>
        </w:rPr>
        <w:t>src/main.rs</w:t>
      </w:r>
    </w:p>
    <w:p w14:paraId="54161936" w14:textId="77777777" w:rsidR="00125134" w:rsidRPr="00F043C6" w:rsidRDefault="00125134" w:rsidP="00F043C6">
      <w:pPr>
        <w:pStyle w:val="Code"/>
      </w:pPr>
      <w:r w:rsidRPr="00F043C6">
        <w:t>fn main() {</w:t>
      </w:r>
    </w:p>
    <w:p w14:paraId="6ED202C8" w14:textId="5839C1E3" w:rsidR="00125134" w:rsidRPr="00F043C6" w:rsidRDefault="00A0660C" w:rsidP="00F043C6">
      <w:pPr>
        <w:pStyle w:val="Code"/>
      </w:pPr>
      <w:r w:rsidRPr="00F043C6">
        <w:t xml:space="preserve">  </w:t>
      </w:r>
      <w:r w:rsidRPr="000F2A09">
        <w:rPr>
          <w:rStyle w:val="CodeAnnotation"/>
        </w:rPr>
        <w:t>1</w:t>
      </w:r>
      <w:r w:rsidRPr="00F043C6">
        <w:t xml:space="preserve"> </w:t>
      </w:r>
      <w:r w:rsidR="00125134" w:rsidRPr="00F043C6">
        <w:t>let number_list = vec![34, 50, 25, 100, 65];</w:t>
      </w:r>
    </w:p>
    <w:p w14:paraId="09C1AE84" w14:textId="77777777" w:rsidR="00125134" w:rsidRPr="00F043C6" w:rsidRDefault="00125134" w:rsidP="00F043C6">
      <w:pPr>
        <w:pStyle w:val="Code"/>
      </w:pPr>
    </w:p>
    <w:p w14:paraId="6650BB2B" w14:textId="3ACFF5FC" w:rsidR="00125134" w:rsidRPr="00F043C6" w:rsidRDefault="00A0660C" w:rsidP="00F043C6">
      <w:pPr>
        <w:pStyle w:val="Code"/>
      </w:pPr>
      <w:r w:rsidRPr="00F043C6">
        <w:t xml:space="preserve">  </w:t>
      </w:r>
      <w:r w:rsidRPr="000F2A09">
        <w:rPr>
          <w:rStyle w:val="CodeAnnotation"/>
        </w:rPr>
        <w:t>2</w:t>
      </w:r>
      <w:r w:rsidRPr="00F043C6">
        <w:t xml:space="preserve"> </w:t>
      </w:r>
      <w:r w:rsidR="00125134" w:rsidRPr="00F043C6">
        <w:t>let mut largest = &amp;number_list[0];</w:t>
      </w:r>
    </w:p>
    <w:p w14:paraId="422949D2" w14:textId="77777777" w:rsidR="00125134" w:rsidRPr="00F043C6" w:rsidRDefault="00125134" w:rsidP="00F043C6">
      <w:pPr>
        <w:pStyle w:val="Code"/>
      </w:pPr>
    </w:p>
    <w:p w14:paraId="4501D807" w14:textId="571C9A30" w:rsidR="00125134" w:rsidRPr="00F043C6" w:rsidRDefault="00A0660C" w:rsidP="00F043C6">
      <w:pPr>
        <w:pStyle w:val="Code"/>
      </w:pPr>
      <w:r w:rsidRPr="00F043C6">
        <w:t xml:space="preserve">  </w:t>
      </w:r>
      <w:r w:rsidRPr="000F2A09">
        <w:rPr>
          <w:rStyle w:val="CodeAnnotation"/>
        </w:rPr>
        <w:t>3</w:t>
      </w:r>
      <w:r w:rsidRPr="00F043C6">
        <w:t xml:space="preserve"> </w:t>
      </w:r>
      <w:r w:rsidR="00125134" w:rsidRPr="00F043C6">
        <w:t>for number in &amp;number_list {</w:t>
      </w:r>
    </w:p>
    <w:p w14:paraId="72C95D1B" w14:textId="7F5414E0" w:rsidR="00125134" w:rsidRPr="00F043C6" w:rsidRDefault="00A0660C" w:rsidP="00F043C6">
      <w:pPr>
        <w:pStyle w:val="Code"/>
      </w:pPr>
      <w:r w:rsidRPr="00F043C6">
        <w:t xml:space="preserve">      </w:t>
      </w:r>
      <w:r w:rsidRPr="000F2A09">
        <w:rPr>
          <w:rStyle w:val="CodeAnnotation"/>
        </w:rPr>
        <w:t>4</w:t>
      </w:r>
      <w:r w:rsidRPr="00F043C6">
        <w:t xml:space="preserve"> </w:t>
      </w:r>
      <w:r w:rsidR="00125134" w:rsidRPr="00F043C6">
        <w:t>if number &gt; largest {</w:t>
      </w:r>
    </w:p>
    <w:p w14:paraId="3205C979" w14:textId="57B1D5BA" w:rsidR="00125134" w:rsidRPr="00F043C6" w:rsidRDefault="00A0660C" w:rsidP="00F043C6">
      <w:pPr>
        <w:pStyle w:val="Code"/>
      </w:pPr>
      <w:r w:rsidRPr="00F043C6">
        <w:t xml:space="preserve">          </w:t>
      </w:r>
      <w:r w:rsidRPr="000F2A09">
        <w:rPr>
          <w:rStyle w:val="CodeAnnotation"/>
        </w:rPr>
        <w:t>5</w:t>
      </w:r>
      <w:r w:rsidRPr="00F043C6">
        <w:t xml:space="preserve"> </w:t>
      </w:r>
      <w:r w:rsidR="00125134" w:rsidRPr="00F043C6">
        <w:t>largest = number;</w:t>
      </w:r>
    </w:p>
    <w:p w14:paraId="230EF9C1" w14:textId="77777777" w:rsidR="00125134" w:rsidRPr="00F043C6" w:rsidRDefault="00125134" w:rsidP="00F043C6">
      <w:pPr>
        <w:pStyle w:val="Code"/>
      </w:pPr>
      <w:r w:rsidRPr="00F043C6">
        <w:t xml:space="preserve">        }</w:t>
      </w:r>
    </w:p>
    <w:p w14:paraId="10902FF1" w14:textId="77777777" w:rsidR="00125134" w:rsidRPr="00F043C6" w:rsidRDefault="00125134" w:rsidP="00F043C6">
      <w:pPr>
        <w:pStyle w:val="Code"/>
      </w:pPr>
      <w:r w:rsidRPr="00F043C6">
        <w:t xml:space="preserve">    }</w:t>
      </w:r>
    </w:p>
    <w:p w14:paraId="068BE754" w14:textId="77777777" w:rsidR="00125134" w:rsidRPr="00F043C6" w:rsidRDefault="00125134" w:rsidP="00F043C6">
      <w:pPr>
        <w:pStyle w:val="Code"/>
      </w:pPr>
    </w:p>
    <w:p w14:paraId="40362C86" w14:textId="5C612041" w:rsidR="00125134" w:rsidRPr="00F043C6" w:rsidRDefault="00125134" w:rsidP="00F043C6">
      <w:pPr>
        <w:pStyle w:val="Code"/>
      </w:pPr>
      <w:r w:rsidRPr="00F043C6">
        <w:t xml:space="preserve">    println!("The largest number is {</w:t>
      </w:r>
      <w:r w:rsidR="003A6291">
        <w:t>largest</w:t>
      </w:r>
      <w:r w:rsidRPr="00F043C6">
        <w:t>}");</w:t>
      </w:r>
    </w:p>
    <w:p w14:paraId="7956F48E" w14:textId="77777777" w:rsidR="00125134" w:rsidRPr="00F043C6" w:rsidRDefault="00125134" w:rsidP="00F043C6">
      <w:pPr>
        <w:pStyle w:val="Code"/>
      </w:pPr>
      <w:r w:rsidRPr="00F043C6">
        <w:t>}</w:t>
      </w:r>
    </w:p>
    <w:p w14:paraId="17F0F0A9" w14:textId="18A72C8A" w:rsidR="00125134" w:rsidRPr="00125134" w:rsidRDefault="00125134" w:rsidP="007554D1">
      <w:pPr>
        <w:pStyle w:val="CodeListingCaption"/>
        <w:rPr>
          <w:lang w:eastAsia="en-GB"/>
        </w:rPr>
      </w:pPr>
      <w:r w:rsidRPr="00125134">
        <w:rPr>
          <w:lang w:eastAsia="en-GB"/>
        </w:rPr>
        <w:t>Finding the largest number in a list of numbers</w:t>
      </w:r>
    </w:p>
    <w:p w14:paraId="114D4DA7" w14:textId="695D11C9" w:rsidR="00125134" w:rsidRPr="00125134" w:rsidRDefault="00125134" w:rsidP="00125134">
      <w:pPr>
        <w:pStyle w:val="Body"/>
        <w:rPr>
          <w:lang w:eastAsia="en-GB"/>
        </w:rPr>
      </w:pPr>
      <w:r w:rsidRPr="00125134">
        <w:t xml:space="preserve">We store a list of integers in the variable </w:t>
      </w:r>
      <w:r w:rsidRPr="00F043C6">
        <w:rPr>
          <w:rStyle w:val="Literal"/>
        </w:rPr>
        <w:t>number_list</w:t>
      </w:r>
      <w:r w:rsidRPr="00125134">
        <w:t xml:space="preserve"> </w:t>
      </w:r>
      <w:r w:rsidR="00A0660C" w:rsidRPr="000F2A09">
        <w:rPr>
          <w:rStyle w:val="CodeAnnotation"/>
        </w:rPr>
        <w:t>1</w:t>
      </w:r>
      <w:r w:rsidR="00A0660C">
        <w:t xml:space="preserve"> </w:t>
      </w:r>
      <w:r w:rsidRPr="00125134">
        <w:t xml:space="preserve">and place a reference to the first number in the list in a variable named </w:t>
      </w:r>
      <w:r w:rsidRPr="00F043C6">
        <w:rPr>
          <w:rStyle w:val="Literal"/>
        </w:rPr>
        <w:t>largest</w:t>
      </w:r>
      <w:r w:rsidR="00A0660C">
        <w:t xml:space="preserve"> </w:t>
      </w:r>
      <w:r w:rsidR="00A0660C" w:rsidRPr="000F2A09">
        <w:rPr>
          <w:rStyle w:val="CodeAnnotation"/>
        </w:rPr>
        <w:t>2</w:t>
      </w:r>
      <w:r w:rsidR="00A0660C">
        <w:t>.</w:t>
      </w:r>
      <w:r w:rsidRPr="00125134">
        <w:t xml:space="preserve"> We then iterate through all the numbers in the list</w:t>
      </w:r>
      <w:r w:rsidR="00DC5372">
        <w:t xml:space="preserve"> </w:t>
      </w:r>
      <w:r w:rsidR="00DC5372" w:rsidRPr="000F2A09">
        <w:rPr>
          <w:rStyle w:val="CodeAnnotation"/>
        </w:rPr>
        <w:t>3</w:t>
      </w:r>
      <w:r w:rsidRPr="00125134">
        <w:t xml:space="preserve">, and if the current number is greater than the number stored in </w:t>
      </w:r>
      <w:r w:rsidRPr="00F043C6">
        <w:rPr>
          <w:rStyle w:val="Literal"/>
        </w:rPr>
        <w:t>largest</w:t>
      </w:r>
      <w:r w:rsidR="00DC5372">
        <w:t xml:space="preserve"> </w:t>
      </w:r>
      <w:r w:rsidR="00DC5372" w:rsidRPr="000F2A09">
        <w:rPr>
          <w:rStyle w:val="CodeAnnotation"/>
        </w:rPr>
        <w:t>4</w:t>
      </w:r>
      <w:r w:rsidR="00DC5372">
        <w:t>,</w:t>
      </w:r>
      <w:r w:rsidRPr="00125134">
        <w:t xml:space="preserve"> </w:t>
      </w:r>
      <w:r w:rsidR="00D772A1">
        <w:t xml:space="preserve">we </w:t>
      </w:r>
      <w:r w:rsidRPr="00125134">
        <w:t>replace the reference in that variable</w:t>
      </w:r>
      <w:r w:rsidR="00544ED4">
        <w:t xml:space="preserve"> </w:t>
      </w:r>
      <w:r w:rsidR="00544ED4" w:rsidRPr="000F2A09">
        <w:rPr>
          <w:rStyle w:val="CodeAnnotation"/>
        </w:rPr>
        <w:t>5</w:t>
      </w:r>
      <w:r w:rsidRPr="00125134">
        <w:t xml:space="preserve">. </w:t>
      </w:r>
      <w:r w:rsidRPr="00125134">
        <w:lastRenderedPageBreak/>
        <w:t xml:space="preserve">However, if the current number is less than or equal to the largest number seen so far, the variable doesn’t change, and the code moves on to the next number in the list. After considering all the numbers in the list, </w:t>
      </w:r>
      <w:r w:rsidRPr="00F043C6">
        <w:rPr>
          <w:rStyle w:val="Literal"/>
        </w:rPr>
        <w:t>largest</w:t>
      </w:r>
      <w:r w:rsidRPr="00125134">
        <w:rPr>
          <w:lang w:eastAsia="en-GB"/>
        </w:rPr>
        <w:t xml:space="preserve"> should</w:t>
      </w:r>
      <w:r>
        <w:rPr>
          <w:lang w:eastAsia="en-GB"/>
        </w:rPr>
        <w:t xml:space="preserve"> </w:t>
      </w:r>
      <w:r w:rsidRPr="00125134">
        <w:rPr>
          <w:lang w:eastAsia="en-GB"/>
        </w:rPr>
        <w:t>refer to the largest number, which in this case is 100.</w:t>
      </w:r>
    </w:p>
    <w:p w14:paraId="5DA8B35E" w14:textId="6E239253" w:rsidR="00125134" w:rsidRPr="00125134" w:rsidRDefault="00125134" w:rsidP="00F043C6">
      <w:pPr>
        <w:pStyle w:val="Body"/>
        <w:rPr>
          <w:lang w:eastAsia="en-GB"/>
        </w:rPr>
      </w:pPr>
      <w:r w:rsidRPr="00125134">
        <w:rPr>
          <w:lang w:eastAsia="en-GB"/>
        </w:rPr>
        <w:t>We’ve now been tasked with finding the largest number in two different lists of</w:t>
      </w:r>
      <w:r>
        <w:rPr>
          <w:lang w:eastAsia="en-GB"/>
        </w:rPr>
        <w:t xml:space="preserve"> </w:t>
      </w:r>
      <w:r w:rsidRPr="00125134">
        <w:rPr>
          <w:lang w:eastAsia="en-GB"/>
        </w:rPr>
        <w:t>numbers. To do so, we can choose to duplicate the code in Listing 10-1 and use</w:t>
      </w:r>
      <w:r>
        <w:rPr>
          <w:lang w:eastAsia="en-GB"/>
        </w:rPr>
        <w:t xml:space="preserve"> </w:t>
      </w:r>
      <w:r w:rsidRPr="00125134">
        <w:rPr>
          <w:lang w:eastAsia="en-GB"/>
        </w:rPr>
        <w:t>the same logic at two different places in the program, as shown in Listing 10-2.</w:t>
      </w:r>
    </w:p>
    <w:p w14:paraId="2BF603BA" w14:textId="32803778" w:rsidR="00125134" w:rsidRPr="00125134" w:rsidRDefault="00125134" w:rsidP="007554D1">
      <w:pPr>
        <w:pStyle w:val="CodeLabel"/>
        <w:rPr>
          <w:lang w:eastAsia="en-GB"/>
        </w:rPr>
      </w:pPr>
      <w:r w:rsidRPr="00125134">
        <w:rPr>
          <w:lang w:eastAsia="en-GB"/>
        </w:rPr>
        <w:t>src/main.rs</w:t>
      </w:r>
    </w:p>
    <w:p w14:paraId="17F9C399" w14:textId="77777777" w:rsidR="00125134" w:rsidRPr="000F2A09" w:rsidRDefault="00125134" w:rsidP="00F043C6">
      <w:pPr>
        <w:pStyle w:val="Code"/>
        <w:rPr>
          <w:rStyle w:val="LiteralGray"/>
        </w:rPr>
      </w:pPr>
      <w:r w:rsidRPr="000F2A09">
        <w:rPr>
          <w:rStyle w:val="LiteralGray"/>
        </w:rPr>
        <w:t>fn main() {</w:t>
      </w:r>
    </w:p>
    <w:p w14:paraId="63D193EE" w14:textId="77777777" w:rsidR="00125134" w:rsidRPr="000F2A09" w:rsidRDefault="00125134" w:rsidP="00F043C6">
      <w:pPr>
        <w:pStyle w:val="Code"/>
        <w:rPr>
          <w:rStyle w:val="LiteralGray"/>
        </w:rPr>
      </w:pPr>
      <w:r w:rsidRPr="000F2A09">
        <w:rPr>
          <w:rStyle w:val="LiteralGray"/>
        </w:rPr>
        <w:t xml:space="preserve">    let number_list = vec![34, 50, 25, 100, 65];</w:t>
      </w:r>
    </w:p>
    <w:p w14:paraId="7A24F902" w14:textId="77777777" w:rsidR="00125134" w:rsidRPr="000F2A09" w:rsidRDefault="00125134" w:rsidP="00F043C6">
      <w:pPr>
        <w:pStyle w:val="Code"/>
        <w:rPr>
          <w:rStyle w:val="LiteralGray"/>
        </w:rPr>
      </w:pPr>
    </w:p>
    <w:p w14:paraId="7771C2FA" w14:textId="77777777" w:rsidR="00125134" w:rsidRPr="000F2A09" w:rsidRDefault="00125134" w:rsidP="00F043C6">
      <w:pPr>
        <w:pStyle w:val="Code"/>
        <w:rPr>
          <w:rStyle w:val="LiteralGray"/>
        </w:rPr>
      </w:pPr>
      <w:r w:rsidRPr="000F2A09">
        <w:rPr>
          <w:rStyle w:val="LiteralGray"/>
        </w:rPr>
        <w:t xml:space="preserve">    let mut largest = &amp;number_list[0];</w:t>
      </w:r>
    </w:p>
    <w:p w14:paraId="6251D765" w14:textId="77777777" w:rsidR="00125134" w:rsidRPr="000F2A09" w:rsidRDefault="00125134" w:rsidP="00F043C6">
      <w:pPr>
        <w:pStyle w:val="Code"/>
        <w:rPr>
          <w:rStyle w:val="LiteralGray"/>
        </w:rPr>
      </w:pPr>
    </w:p>
    <w:p w14:paraId="78C13127" w14:textId="77777777" w:rsidR="00125134" w:rsidRPr="000F2A09" w:rsidRDefault="00125134" w:rsidP="00F043C6">
      <w:pPr>
        <w:pStyle w:val="Code"/>
        <w:rPr>
          <w:rStyle w:val="LiteralGray"/>
        </w:rPr>
      </w:pPr>
      <w:r w:rsidRPr="000F2A09">
        <w:rPr>
          <w:rStyle w:val="LiteralGray"/>
        </w:rPr>
        <w:t xml:space="preserve">    for number in &amp;number_list {</w:t>
      </w:r>
    </w:p>
    <w:p w14:paraId="2687A1DA" w14:textId="77777777" w:rsidR="00125134" w:rsidRPr="000F2A09" w:rsidRDefault="00125134" w:rsidP="00F043C6">
      <w:pPr>
        <w:pStyle w:val="Code"/>
        <w:rPr>
          <w:rStyle w:val="LiteralGray"/>
        </w:rPr>
      </w:pPr>
      <w:r w:rsidRPr="000F2A09">
        <w:rPr>
          <w:rStyle w:val="LiteralGray"/>
        </w:rPr>
        <w:t xml:space="preserve">        if number &gt; largest {</w:t>
      </w:r>
    </w:p>
    <w:p w14:paraId="3C58E543" w14:textId="77777777" w:rsidR="00125134" w:rsidRPr="000F2A09" w:rsidRDefault="00125134" w:rsidP="00F043C6">
      <w:pPr>
        <w:pStyle w:val="Code"/>
        <w:rPr>
          <w:rStyle w:val="LiteralGray"/>
        </w:rPr>
      </w:pPr>
      <w:r w:rsidRPr="000F2A09">
        <w:rPr>
          <w:rStyle w:val="LiteralGray"/>
        </w:rPr>
        <w:t xml:space="preserve">            largest = number;</w:t>
      </w:r>
    </w:p>
    <w:p w14:paraId="3960169A" w14:textId="77777777" w:rsidR="00125134" w:rsidRPr="000F2A09" w:rsidRDefault="00125134" w:rsidP="00F043C6">
      <w:pPr>
        <w:pStyle w:val="Code"/>
        <w:rPr>
          <w:rStyle w:val="LiteralGray"/>
        </w:rPr>
      </w:pPr>
      <w:r w:rsidRPr="000F2A09">
        <w:rPr>
          <w:rStyle w:val="LiteralGray"/>
        </w:rPr>
        <w:t xml:space="preserve">        }</w:t>
      </w:r>
    </w:p>
    <w:p w14:paraId="364FF4ED" w14:textId="77777777" w:rsidR="00125134" w:rsidRPr="000F2A09" w:rsidRDefault="00125134" w:rsidP="00F043C6">
      <w:pPr>
        <w:pStyle w:val="Code"/>
        <w:rPr>
          <w:rStyle w:val="LiteralGray"/>
        </w:rPr>
      </w:pPr>
      <w:r w:rsidRPr="000F2A09">
        <w:rPr>
          <w:rStyle w:val="LiteralGray"/>
        </w:rPr>
        <w:t xml:space="preserve">    }</w:t>
      </w:r>
    </w:p>
    <w:p w14:paraId="3473FFEA" w14:textId="77777777" w:rsidR="00125134" w:rsidRPr="000F2A09" w:rsidRDefault="00125134" w:rsidP="00F043C6">
      <w:pPr>
        <w:pStyle w:val="Code"/>
        <w:rPr>
          <w:rStyle w:val="LiteralGray"/>
        </w:rPr>
      </w:pPr>
    </w:p>
    <w:p w14:paraId="612D8959" w14:textId="7BDCBC33" w:rsidR="00125134" w:rsidRPr="000F2A09" w:rsidRDefault="00125134" w:rsidP="00F043C6">
      <w:pPr>
        <w:pStyle w:val="Code"/>
        <w:rPr>
          <w:rStyle w:val="LiteralGray"/>
        </w:rPr>
      </w:pPr>
      <w:r w:rsidRPr="000F2A09">
        <w:rPr>
          <w:rStyle w:val="LiteralGray"/>
        </w:rPr>
        <w:t xml:space="preserve">    println!("The largest number is {</w:t>
      </w:r>
      <w:r w:rsidR="003A6291">
        <w:rPr>
          <w:rStyle w:val="LiteralGray"/>
        </w:rPr>
        <w:t>largest</w:t>
      </w:r>
      <w:r w:rsidRPr="000F2A09">
        <w:rPr>
          <w:rStyle w:val="LiteralGray"/>
        </w:rPr>
        <w:t>}");</w:t>
      </w:r>
    </w:p>
    <w:p w14:paraId="2AFB1744" w14:textId="77777777" w:rsidR="00125134" w:rsidRPr="00F043C6" w:rsidRDefault="00125134" w:rsidP="00F043C6">
      <w:pPr>
        <w:pStyle w:val="Code"/>
      </w:pPr>
    </w:p>
    <w:p w14:paraId="7DB84FCF" w14:textId="77777777" w:rsidR="00125134" w:rsidRPr="00F043C6" w:rsidRDefault="00125134" w:rsidP="00F043C6">
      <w:pPr>
        <w:pStyle w:val="Code"/>
      </w:pPr>
      <w:r w:rsidRPr="00F043C6">
        <w:t xml:space="preserve">    let number_list = vec![102, 34, 6000, 89, 54, 2, 43, 8];</w:t>
      </w:r>
    </w:p>
    <w:p w14:paraId="22DABCAD" w14:textId="77777777" w:rsidR="00125134" w:rsidRPr="00F043C6" w:rsidRDefault="00125134" w:rsidP="00F043C6">
      <w:pPr>
        <w:pStyle w:val="Code"/>
      </w:pPr>
    </w:p>
    <w:p w14:paraId="3C84F1B8" w14:textId="77777777" w:rsidR="00125134" w:rsidRPr="00F043C6" w:rsidRDefault="00125134" w:rsidP="00F043C6">
      <w:pPr>
        <w:pStyle w:val="Code"/>
      </w:pPr>
      <w:r w:rsidRPr="00F043C6">
        <w:t xml:space="preserve">    let mut largest = &amp;number_list[0];</w:t>
      </w:r>
    </w:p>
    <w:p w14:paraId="5339F483" w14:textId="77777777" w:rsidR="00125134" w:rsidRPr="00F043C6" w:rsidRDefault="00125134" w:rsidP="00F043C6">
      <w:pPr>
        <w:pStyle w:val="Code"/>
      </w:pPr>
    </w:p>
    <w:p w14:paraId="7166292B" w14:textId="77777777" w:rsidR="00125134" w:rsidRPr="00F043C6" w:rsidRDefault="00125134" w:rsidP="00F043C6">
      <w:pPr>
        <w:pStyle w:val="Code"/>
      </w:pPr>
      <w:r w:rsidRPr="00F043C6">
        <w:t xml:space="preserve">    for number in &amp;number_list {</w:t>
      </w:r>
    </w:p>
    <w:p w14:paraId="77463FD1" w14:textId="77777777" w:rsidR="00125134" w:rsidRPr="00F043C6" w:rsidRDefault="00125134" w:rsidP="00F043C6">
      <w:pPr>
        <w:pStyle w:val="Code"/>
      </w:pPr>
      <w:r w:rsidRPr="00F043C6">
        <w:t xml:space="preserve">        if number &gt; largest {</w:t>
      </w:r>
    </w:p>
    <w:p w14:paraId="5D0B3607" w14:textId="77777777" w:rsidR="00125134" w:rsidRPr="00F043C6" w:rsidRDefault="00125134" w:rsidP="00F043C6">
      <w:pPr>
        <w:pStyle w:val="Code"/>
      </w:pPr>
      <w:r w:rsidRPr="00F043C6">
        <w:t xml:space="preserve">            largest = number;</w:t>
      </w:r>
    </w:p>
    <w:p w14:paraId="12248330" w14:textId="77777777" w:rsidR="00125134" w:rsidRPr="00F043C6" w:rsidRDefault="00125134" w:rsidP="00F043C6">
      <w:pPr>
        <w:pStyle w:val="Code"/>
      </w:pPr>
      <w:r w:rsidRPr="00F043C6">
        <w:t xml:space="preserve">        }</w:t>
      </w:r>
    </w:p>
    <w:p w14:paraId="1DC97758" w14:textId="77777777" w:rsidR="00125134" w:rsidRPr="00F043C6" w:rsidRDefault="00125134" w:rsidP="00F043C6">
      <w:pPr>
        <w:pStyle w:val="Code"/>
      </w:pPr>
      <w:r w:rsidRPr="00F043C6">
        <w:t xml:space="preserve">    }</w:t>
      </w:r>
    </w:p>
    <w:p w14:paraId="54F43991" w14:textId="77777777" w:rsidR="00125134" w:rsidRPr="00F043C6" w:rsidRDefault="00125134" w:rsidP="00F043C6">
      <w:pPr>
        <w:pStyle w:val="Code"/>
      </w:pPr>
    </w:p>
    <w:p w14:paraId="38515E45" w14:textId="5E2CE6EA" w:rsidR="00125134" w:rsidRPr="00F043C6" w:rsidRDefault="00125134" w:rsidP="00F043C6">
      <w:pPr>
        <w:pStyle w:val="Code"/>
      </w:pPr>
      <w:r w:rsidRPr="00F043C6">
        <w:t xml:space="preserve">    println!("The largest number is {</w:t>
      </w:r>
      <w:r w:rsidR="003A6291">
        <w:t>largest</w:t>
      </w:r>
      <w:r w:rsidRPr="00F043C6">
        <w:t>}");</w:t>
      </w:r>
    </w:p>
    <w:p w14:paraId="249A5ACE" w14:textId="77777777" w:rsidR="00125134" w:rsidRPr="000F2A09" w:rsidRDefault="00125134" w:rsidP="00F043C6">
      <w:pPr>
        <w:pStyle w:val="Code"/>
        <w:rPr>
          <w:rStyle w:val="LiteralGray"/>
        </w:rPr>
      </w:pPr>
      <w:r w:rsidRPr="000F2A09">
        <w:rPr>
          <w:rStyle w:val="LiteralGray"/>
        </w:rPr>
        <w:t>}</w:t>
      </w:r>
    </w:p>
    <w:p w14:paraId="509A4D3A" w14:textId="606474C2" w:rsidR="00125134" w:rsidRPr="00125134" w:rsidRDefault="00125134" w:rsidP="00F043C6">
      <w:pPr>
        <w:pStyle w:val="CodeListingCaption"/>
        <w:rPr>
          <w:lang w:eastAsia="en-GB"/>
        </w:rPr>
      </w:pPr>
      <w:r w:rsidRPr="00125134">
        <w:t xml:space="preserve">Code to find the largest number in </w:t>
      </w:r>
      <w:r w:rsidRPr="007554D1">
        <w:rPr>
          <w:rStyle w:val="Italic"/>
        </w:rPr>
        <w:t>two</w:t>
      </w:r>
      <w:r w:rsidRPr="00125134">
        <w:rPr>
          <w:lang w:eastAsia="en-GB"/>
        </w:rPr>
        <w:t xml:space="preserve"> lists of numbers</w:t>
      </w:r>
    </w:p>
    <w:p w14:paraId="4A919358" w14:textId="105EBB1D" w:rsidR="00125134" w:rsidRPr="00125134" w:rsidRDefault="00125134" w:rsidP="00F043C6">
      <w:pPr>
        <w:pStyle w:val="Body"/>
        <w:rPr>
          <w:lang w:eastAsia="en-GB"/>
        </w:rPr>
      </w:pPr>
      <w:r w:rsidRPr="00125134">
        <w:rPr>
          <w:lang w:eastAsia="en-GB"/>
        </w:rPr>
        <w:t>Although this code works, duplicating code is tedious and error prone. We also</w:t>
      </w:r>
      <w:r>
        <w:rPr>
          <w:lang w:eastAsia="en-GB"/>
        </w:rPr>
        <w:t xml:space="preserve"> </w:t>
      </w:r>
      <w:r w:rsidRPr="00125134">
        <w:rPr>
          <w:lang w:eastAsia="en-GB"/>
        </w:rPr>
        <w:t>have to remember to update the code in multiple places when we want to change</w:t>
      </w:r>
      <w:r>
        <w:rPr>
          <w:lang w:eastAsia="en-GB"/>
        </w:rPr>
        <w:t xml:space="preserve"> </w:t>
      </w:r>
      <w:r w:rsidRPr="00125134">
        <w:rPr>
          <w:lang w:eastAsia="en-GB"/>
        </w:rPr>
        <w:t>it.</w:t>
      </w:r>
    </w:p>
    <w:p w14:paraId="4DCE78AD" w14:textId="20E0A46B" w:rsidR="00125134" w:rsidRPr="00125134" w:rsidRDefault="00125134" w:rsidP="00F043C6">
      <w:pPr>
        <w:pStyle w:val="Body"/>
        <w:rPr>
          <w:lang w:eastAsia="en-GB"/>
        </w:rPr>
      </w:pPr>
      <w:r w:rsidRPr="00125134">
        <w:rPr>
          <w:lang w:eastAsia="en-GB"/>
        </w:rPr>
        <w:t>To eliminate this duplication, we’ll create an abstraction by defining a</w:t>
      </w:r>
      <w:r>
        <w:rPr>
          <w:lang w:eastAsia="en-GB"/>
        </w:rPr>
        <w:t xml:space="preserve"> </w:t>
      </w:r>
      <w:r w:rsidRPr="00125134">
        <w:rPr>
          <w:lang w:eastAsia="en-GB"/>
        </w:rPr>
        <w:t>function that operates on any list of integers passed in a parameter. This</w:t>
      </w:r>
      <w:r>
        <w:rPr>
          <w:lang w:eastAsia="en-GB"/>
        </w:rPr>
        <w:t xml:space="preserve"> </w:t>
      </w:r>
      <w:r w:rsidRPr="00125134">
        <w:rPr>
          <w:lang w:eastAsia="en-GB"/>
        </w:rPr>
        <w:t>solution makes our code clearer and lets us express the concept of finding the</w:t>
      </w:r>
      <w:r>
        <w:rPr>
          <w:lang w:eastAsia="en-GB"/>
        </w:rPr>
        <w:t xml:space="preserve"> </w:t>
      </w:r>
      <w:r w:rsidRPr="00125134">
        <w:rPr>
          <w:lang w:eastAsia="en-GB"/>
        </w:rPr>
        <w:t>largest number in a list abstractly.</w:t>
      </w:r>
    </w:p>
    <w:p w14:paraId="04F8594C" w14:textId="417AA476" w:rsidR="00125134" w:rsidRPr="00125134" w:rsidRDefault="00125134" w:rsidP="00125134">
      <w:pPr>
        <w:pStyle w:val="Body"/>
        <w:rPr>
          <w:lang w:eastAsia="en-GB"/>
        </w:rPr>
      </w:pPr>
      <w:r w:rsidRPr="00125134">
        <w:t xml:space="preserve">In Listing 10-3, we extract the code that finds the largest number into a function named </w:t>
      </w:r>
      <w:r w:rsidRPr="00F043C6">
        <w:rPr>
          <w:rStyle w:val="Literal"/>
        </w:rPr>
        <w:t>largest</w:t>
      </w:r>
      <w:r w:rsidRPr="00125134">
        <w:t xml:space="preserve">. Then we call the function to find the largest number in the two lists from Listing 10-2. We could also use the function on any other list of </w:t>
      </w:r>
      <w:r w:rsidRPr="00F043C6">
        <w:rPr>
          <w:rStyle w:val="Literal"/>
        </w:rPr>
        <w:t>i32</w:t>
      </w:r>
      <w:r w:rsidRPr="00125134">
        <w:rPr>
          <w:lang w:eastAsia="en-GB"/>
        </w:rPr>
        <w:t xml:space="preserve"> values we might have in the future.</w:t>
      </w:r>
    </w:p>
    <w:p w14:paraId="468660EC" w14:textId="7BA3788B" w:rsidR="00125134" w:rsidRPr="00125134" w:rsidRDefault="00125134" w:rsidP="007554D1">
      <w:pPr>
        <w:pStyle w:val="CodeLabel"/>
        <w:rPr>
          <w:lang w:eastAsia="en-GB"/>
        </w:rPr>
      </w:pPr>
      <w:r w:rsidRPr="00125134">
        <w:rPr>
          <w:lang w:eastAsia="en-GB"/>
        </w:rPr>
        <w:t>src/main.rs</w:t>
      </w:r>
    </w:p>
    <w:p w14:paraId="2C410CEF" w14:textId="77777777" w:rsidR="00125134" w:rsidRPr="00F043C6" w:rsidRDefault="00125134" w:rsidP="00F043C6">
      <w:pPr>
        <w:pStyle w:val="Code"/>
      </w:pPr>
      <w:r w:rsidRPr="00F043C6">
        <w:lastRenderedPageBreak/>
        <w:t>fn largest(list: &amp;[i32]) -&gt; &amp;i32 {</w:t>
      </w:r>
    </w:p>
    <w:p w14:paraId="569A0670" w14:textId="77777777" w:rsidR="00125134" w:rsidRPr="00F043C6" w:rsidRDefault="00125134" w:rsidP="00F043C6">
      <w:pPr>
        <w:pStyle w:val="Code"/>
      </w:pPr>
      <w:r w:rsidRPr="00F043C6">
        <w:t xml:space="preserve">    let mut largest = &amp;list[0];</w:t>
      </w:r>
    </w:p>
    <w:p w14:paraId="6DF5D9D1" w14:textId="77777777" w:rsidR="00125134" w:rsidRPr="00F043C6" w:rsidRDefault="00125134" w:rsidP="00F043C6">
      <w:pPr>
        <w:pStyle w:val="Code"/>
      </w:pPr>
    </w:p>
    <w:p w14:paraId="0BB20CAF" w14:textId="77777777" w:rsidR="00125134" w:rsidRPr="00F043C6" w:rsidRDefault="00125134" w:rsidP="00F043C6">
      <w:pPr>
        <w:pStyle w:val="Code"/>
      </w:pPr>
      <w:r w:rsidRPr="00F043C6">
        <w:t xml:space="preserve">    for item in list {</w:t>
      </w:r>
    </w:p>
    <w:p w14:paraId="489D3C76" w14:textId="77777777" w:rsidR="00125134" w:rsidRPr="00F043C6" w:rsidRDefault="00125134" w:rsidP="00F043C6">
      <w:pPr>
        <w:pStyle w:val="Code"/>
      </w:pPr>
      <w:r w:rsidRPr="00F043C6">
        <w:t xml:space="preserve">        if item &gt; largest {</w:t>
      </w:r>
    </w:p>
    <w:p w14:paraId="53255F1F" w14:textId="77777777" w:rsidR="00125134" w:rsidRPr="00F043C6" w:rsidRDefault="00125134" w:rsidP="00F043C6">
      <w:pPr>
        <w:pStyle w:val="Code"/>
      </w:pPr>
      <w:r w:rsidRPr="00F043C6">
        <w:t xml:space="preserve">            largest = item;</w:t>
      </w:r>
    </w:p>
    <w:p w14:paraId="5BBF0373" w14:textId="77777777" w:rsidR="00125134" w:rsidRPr="00F043C6" w:rsidRDefault="00125134" w:rsidP="00F043C6">
      <w:pPr>
        <w:pStyle w:val="Code"/>
      </w:pPr>
      <w:r w:rsidRPr="00F043C6">
        <w:t xml:space="preserve">        }</w:t>
      </w:r>
    </w:p>
    <w:p w14:paraId="49F42ECA" w14:textId="77777777" w:rsidR="00125134" w:rsidRPr="00F043C6" w:rsidRDefault="00125134" w:rsidP="00F043C6">
      <w:pPr>
        <w:pStyle w:val="Code"/>
      </w:pPr>
      <w:r w:rsidRPr="00F043C6">
        <w:t xml:space="preserve">    }</w:t>
      </w:r>
    </w:p>
    <w:p w14:paraId="37B3D752" w14:textId="77777777" w:rsidR="00125134" w:rsidRPr="00F043C6" w:rsidRDefault="00125134" w:rsidP="00F043C6">
      <w:pPr>
        <w:pStyle w:val="Code"/>
      </w:pPr>
    </w:p>
    <w:p w14:paraId="095839C3" w14:textId="77777777" w:rsidR="00125134" w:rsidRPr="00F043C6" w:rsidRDefault="00125134" w:rsidP="00F043C6">
      <w:pPr>
        <w:pStyle w:val="Code"/>
      </w:pPr>
      <w:r w:rsidRPr="00F043C6">
        <w:t xml:space="preserve">    largest</w:t>
      </w:r>
    </w:p>
    <w:p w14:paraId="18ACA092" w14:textId="77777777" w:rsidR="00125134" w:rsidRPr="00F043C6" w:rsidRDefault="00125134" w:rsidP="00F043C6">
      <w:pPr>
        <w:pStyle w:val="Code"/>
      </w:pPr>
      <w:r w:rsidRPr="00F043C6">
        <w:t>}</w:t>
      </w:r>
    </w:p>
    <w:p w14:paraId="3198B364" w14:textId="77777777" w:rsidR="00125134" w:rsidRPr="00F043C6" w:rsidRDefault="00125134" w:rsidP="00F043C6">
      <w:pPr>
        <w:pStyle w:val="Code"/>
      </w:pPr>
    </w:p>
    <w:p w14:paraId="4A26DF91" w14:textId="77777777" w:rsidR="00125134" w:rsidRPr="000F2A09" w:rsidRDefault="00125134" w:rsidP="00F043C6">
      <w:pPr>
        <w:pStyle w:val="Code"/>
        <w:rPr>
          <w:rStyle w:val="LiteralGray"/>
        </w:rPr>
      </w:pPr>
      <w:r w:rsidRPr="000F2A09">
        <w:rPr>
          <w:rStyle w:val="LiteralGray"/>
        </w:rPr>
        <w:t>fn main() {</w:t>
      </w:r>
    </w:p>
    <w:p w14:paraId="505B8827" w14:textId="77777777" w:rsidR="00125134" w:rsidRPr="000F2A09" w:rsidRDefault="00125134" w:rsidP="00F043C6">
      <w:pPr>
        <w:pStyle w:val="Code"/>
        <w:rPr>
          <w:rStyle w:val="LiteralGray"/>
        </w:rPr>
      </w:pPr>
      <w:r w:rsidRPr="000F2A09">
        <w:rPr>
          <w:rStyle w:val="LiteralGray"/>
        </w:rPr>
        <w:t xml:space="preserve">    let number_list = vec![34, 50, 25, 100, 65];</w:t>
      </w:r>
    </w:p>
    <w:p w14:paraId="62832F23" w14:textId="77777777" w:rsidR="00125134" w:rsidRPr="00F043C6" w:rsidRDefault="00125134" w:rsidP="00F043C6">
      <w:pPr>
        <w:pStyle w:val="Code"/>
      </w:pPr>
    </w:p>
    <w:p w14:paraId="5DB42BED" w14:textId="77777777" w:rsidR="00125134" w:rsidRPr="00F043C6" w:rsidRDefault="00125134" w:rsidP="00F043C6">
      <w:pPr>
        <w:pStyle w:val="Code"/>
      </w:pPr>
      <w:r w:rsidRPr="00F043C6">
        <w:t xml:space="preserve">    let result = largest(&amp;number_list);</w:t>
      </w:r>
    </w:p>
    <w:p w14:paraId="6406179C" w14:textId="49546F05" w:rsidR="00125134" w:rsidRPr="00F043C6" w:rsidRDefault="00125134" w:rsidP="00F043C6">
      <w:pPr>
        <w:pStyle w:val="Code"/>
      </w:pPr>
      <w:r w:rsidRPr="00F043C6">
        <w:t xml:space="preserve">    println!("The largest number is {</w:t>
      </w:r>
      <w:r w:rsidR="003A6291">
        <w:t>result</w:t>
      </w:r>
      <w:r w:rsidRPr="00F043C6">
        <w:t>}");</w:t>
      </w:r>
    </w:p>
    <w:p w14:paraId="58C4A6D1" w14:textId="77777777" w:rsidR="00125134" w:rsidRPr="00F043C6" w:rsidRDefault="00125134" w:rsidP="00F043C6">
      <w:pPr>
        <w:pStyle w:val="Code"/>
      </w:pPr>
    </w:p>
    <w:p w14:paraId="0B409664" w14:textId="77777777" w:rsidR="00125134" w:rsidRPr="000F2A09" w:rsidRDefault="00125134" w:rsidP="00F043C6">
      <w:pPr>
        <w:pStyle w:val="Code"/>
        <w:rPr>
          <w:rStyle w:val="LiteralGray"/>
        </w:rPr>
      </w:pPr>
      <w:r w:rsidRPr="000F2A09">
        <w:rPr>
          <w:rStyle w:val="LiteralGray"/>
        </w:rPr>
        <w:t xml:space="preserve">    let number_list = vec![102, 34, 6000, 89, 54, 2, 43, 8];</w:t>
      </w:r>
    </w:p>
    <w:p w14:paraId="47D63479" w14:textId="77777777" w:rsidR="00125134" w:rsidRPr="00F043C6" w:rsidRDefault="00125134" w:rsidP="00F043C6">
      <w:pPr>
        <w:pStyle w:val="Code"/>
      </w:pPr>
    </w:p>
    <w:p w14:paraId="7FA7DDFF" w14:textId="77777777" w:rsidR="00125134" w:rsidRPr="00F043C6" w:rsidRDefault="00125134" w:rsidP="00F043C6">
      <w:pPr>
        <w:pStyle w:val="Code"/>
      </w:pPr>
      <w:r w:rsidRPr="00F043C6">
        <w:t xml:space="preserve">    let result = largest(&amp;number_list);</w:t>
      </w:r>
    </w:p>
    <w:p w14:paraId="65FC69E2" w14:textId="4733FCD7" w:rsidR="00125134" w:rsidRPr="00F043C6" w:rsidRDefault="00125134" w:rsidP="00F043C6">
      <w:pPr>
        <w:pStyle w:val="Code"/>
      </w:pPr>
      <w:r w:rsidRPr="00F043C6">
        <w:t xml:space="preserve">    println!("The largest number is {</w:t>
      </w:r>
      <w:r w:rsidR="003A6291">
        <w:t>result</w:t>
      </w:r>
      <w:r w:rsidRPr="00F043C6">
        <w:t>}");</w:t>
      </w:r>
    </w:p>
    <w:p w14:paraId="1F76F2D2" w14:textId="77777777" w:rsidR="00125134" w:rsidRPr="000F2A09" w:rsidRDefault="00125134" w:rsidP="00F043C6">
      <w:pPr>
        <w:pStyle w:val="Code"/>
        <w:rPr>
          <w:rStyle w:val="LiteralGray"/>
        </w:rPr>
      </w:pPr>
      <w:r w:rsidRPr="000F2A09">
        <w:rPr>
          <w:rStyle w:val="LiteralGray"/>
        </w:rPr>
        <w:t>}</w:t>
      </w:r>
    </w:p>
    <w:p w14:paraId="314E3576" w14:textId="31BEF951" w:rsidR="00125134" w:rsidRPr="00125134" w:rsidRDefault="00125134" w:rsidP="007554D1">
      <w:pPr>
        <w:pStyle w:val="CodeListingCaption"/>
        <w:rPr>
          <w:lang w:eastAsia="en-GB"/>
        </w:rPr>
      </w:pPr>
      <w:r w:rsidRPr="00125134">
        <w:rPr>
          <w:lang w:eastAsia="en-GB"/>
        </w:rPr>
        <w:t>Abstracted code to find the largest number in two lists</w:t>
      </w:r>
    </w:p>
    <w:p w14:paraId="2065BB2C" w14:textId="2C9F0F7D" w:rsidR="00125134" w:rsidRPr="00125134" w:rsidRDefault="00125134" w:rsidP="00125134">
      <w:pPr>
        <w:pStyle w:val="Body"/>
        <w:rPr>
          <w:lang w:eastAsia="en-GB"/>
        </w:rPr>
      </w:pPr>
      <w:r w:rsidRPr="00125134">
        <w:t xml:space="preserve">The </w:t>
      </w:r>
      <w:r w:rsidRPr="00F043C6">
        <w:rPr>
          <w:rStyle w:val="Literal"/>
        </w:rPr>
        <w:t>largest</w:t>
      </w:r>
      <w:r w:rsidRPr="00125134">
        <w:t xml:space="preserve"> function has a parameter called </w:t>
      </w:r>
      <w:r w:rsidRPr="00F043C6">
        <w:rPr>
          <w:rStyle w:val="Literal"/>
        </w:rPr>
        <w:t>list</w:t>
      </w:r>
      <w:r w:rsidRPr="00125134">
        <w:t xml:space="preserve">, which represents any concrete slice of </w:t>
      </w:r>
      <w:r w:rsidRPr="00F043C6">
        <w:rPr>
          <w:rStyle w:val="Literal"/>
        </w:rPr>
        <w:t>i32</w:t>
      </w:r>
      <w:r w:rsidRPr="00125134">
        <w:rPr>
          <w:lang w:eastAsia="en-GB"/>
        </w:rPr>
        <w:t xml:space="preserve"> values we might pass into the function. As a result,</w:t>
      </w:r>
      <w:r>
        <w:rPr>
          <w:lang w:eastAsia="en-GB"/>
        </w:rPr>
        <w:t xml:space="preserve"> </w:t>
      </w:r>
      <w:r w:rsidRPr="00125134">
        <w:rPr>
          <w:lang w:eastAsia="en-GB"/>
        </w:rPr>
        <w:t>when we call the function, the code runs on the specific values that we pass</w:t>
      </w:r>
      <w:r>
        <w:rPr>
          <w:lang w:eastAsia="en-GB"/>
        </w:rPr>
        <w:t xml:space="preserve"> </w:t>
      </w:r>
      <w:r w:rsidRPr="00125134">
        <w:rPr>
          <w:lang w:eastAsia="en-GB"/>
        </w:rPr>
        <w:t>in.</w:t>
      </w:r>
    </w:p>
    <w:p w14:paraId="79CA4F83" w14:textId="4BAF276D" w:rsidR="00125134" w:rsidRPr="00125134" w:rsidRDefault="00125134" w:rsidP="00F043C6">
      <w:pPr>
        <w:pStyle w:val="Body"/>
        <w:rPr>
          <w:lang w:eastAsia="en-GB"/>
        </w:rPr>
      </w:pPr>
      <w:r w:rsidRPr="00125134">
        <w:rPr>
          <w:lang w:eastAsia="en-GB"/>
        </w:rPr>
        <w:t>In summary, here are the steps we took to change the code from Listing 10-2 to</w:t>
      </w:r>
      <w:r>
        <w:rPr>
          <w:lang w:eastAsia="en-GB"/>
        </w:rPr>
        <w:t xml:space="preserve"> </w:t>
      </w:r>
      <w:r w:rsidRPr="00125134">
        <w:rPr>
          <w:lang w:eastAsia="en-GB"/>
        </w:rPr>
        <w:t>Listing 10-3:</w:t>
      </w:r>
    </w:p>
    <w:p w14:paraId="3A19CCE0" w14:textId="77777777" w:rsidR="00125134" w:rsidRPr="00125134" w:rsidRDefault="00125134" w:rsidP="00F043C6">
      <w:pPr>
        <w:pStyle w:val="ListNumber"/>
        <w:rPr>
          <w:lang w:eastAsia="en-GB"/>
        </w:rPr>
      </w:pPr>
      <w:r w:rsidRPr="00125134">
        <w:rPr>
          <w:lang w:eastAsia="en-GB"/>
        </w:rPr>
        <w:t>Identify duplicate code.</w:t>
      </w:r>
    </w:p>
    <w:p w14:paraId="0AD578C2" w14:textId="1C988480" w:rsidR="00125134" w:rsidRPr="00125134" w:rsidRDefault="00125134" w:rsidP="00F043C6">
      <w:pPr>
        <w:pStyle w:val="ListNumber"/>
        <w:rPr>
          <w:lang w:eastAsia="en-GB"/>
        </w:rPr>
      </w:pPr>
      <w:r w:rsidRPr="00125134">
        <w:rPr>
          <w:lang w:eastAsia="en-GB"/>
        </w:rPr>
        <w:t>Extract the duplicate code into the body of the function</w:t>
      </w:r>
      <w:r w:rsidR="000F2A09">
        <w:rPr>
          <w:lang w:eastAsia="en-GB"/>
        </w:rPr>
        <w:t>,</w:t>
      </w:r>
      <w:r w:rsidRPr="00125134">
        <w:rPr>
          <w:lang w:eastAsia="en-GB"/>
        </w:rPr>
        <w:t xml:space="preserve"> and specify the</w:t>
      </w:r>
      <w:r>
        <w:rPr>
          <w:lang w:eastAsia="en-GB"/>
        </w:rPr>
        <w:t xml:space="preserve"> </w:t>
      </w:r>
      <w:r w:rsidRPr="00125134">
        <w:rPr>
          <w:lang w:eastAsia="en-GB"/>
        </w:rPr>
        <w:t>inputs and return values of that code in the function signature.</w:t>
      </w:r>
    </w:p>
    <w:p w14:paraId="3A86539D" w14:textId="77777777" w:rsidR="00125134" w:rsidRPr="00125134" w:rsidRDefault="00125134" w:rsidP="00F043C6">
      <w:pPr>
        <w:pStyle w:val="ListNumber"/>
        <w:rPr>
          <w:lang w:eastAsia="en-GB"/>
        </w:rPr>
      </w:pPr>
      <w:r w:rsidRPr="00125134">
        <w:rPr>
          <w:lang w:eastAsia="en-GB"/>
        </w:rPr>
        <w:t>Update the two instances of duplicated code to call the function instead.</w:t>
      </w:r>
    </w:p>
    <w:p w14:paraId="4E427D29" w14:textId="299F120A" w:rsidR="00125134" w:rsidRPr="00125134" w:rsidRDefault="00125134" w:rsidP="00125134">
      <w:pPr>
        <w:pStyle w:val="Body"/>
        <w:rPr>
          <w:lang w:eastAsia="en-GB"/>
        </w:rPr>
      </w:pPr>
      <w:r w:rsidRPr="00125134">
        <w:t xml:space="preserve">Next, we’ll use these same steps with generics to reduce code duplication. In the same way that the function body can operate on an abstract </w:t>
      </w:r>
      <w:r w:rsidRPr="00F043C6">
        <w:rPr>
          <w:rStyle w:val="Literal"/>
        </w:rPr>
        <w:t>list</w:t>
      </w:r>
      <w:r w:rsidRPr="00125134">
        <w:rPr>
          <w:lang w:eastAsia="en-GB"/>
        </w:rPr>
        <w:t xml:space="preserve"> instead</w:t>
      </w:r>
      <w:r>
        <w:rPr>
          <w:lang w:eastAsia="en-GB"/>
        </w:rPr>
        <w:t xml:space="preserve"> </w:t>
      </w:r>
      <w:r w:rsidRPr="00125134">
        <w:rPr>
          <w:lang w:eastAsia="en-GB"/>
        </w:rPr>
        <w:t>of specific values, generics allow code to operate on abstract types.</w:t>
      </w:r>
    </w:p>
    <w:p w14:paraId="67C8608A" w14:textId="4965FF65" w:rsidR="00125134" w:rsidRPr="00125134" w:rsidRDefault="00125134" w:rsidP="00125134">
      <w:pPr>
        <w:pStyle w:val="Body"/>
        <w:rPr>
          <w:lang w:eastAsia="en-GB"/>
        </w:rPr>
      </w:pPr>
      <w:r w:rsidRPr="00125134">
        <w:rPr>
          <w:lang w:eastAsia="en-GB"/>
        </w:rPr>
        <w:t>For example, say we had two functions: one that finds the largest item in a</w:t>
      </w:r>
      <w:r>
        <w:rPr>
          <w:lang w:eastAsia="en-GB"/>
        </w:rPr>
        <w:t xml:space="preserve"> </w:t>
      </w:r>
      <w:r w:rsidRPr="00125134">
        <w:rPr>
          <w:lang w:eastAsia="en-GB"/>
        </w:rPr>
        <w:t xml:space="preserve">slice of </w:t>
      </w:r>
      <w:r w:rsidRPr="00F043C6">
        <w:rPr>
          <w:rStyle w:val="Literal"/>
        </w:rPr>
        <w:t>i32</w:t>
      </w:r>
      <w:r w:rsidRPr="00125134">
        <w:t xml:space="preserve"> values and one that finds the largest item in a slice of </w:t>
      </w:r>
      <w:r w:rsidRPr="00F043C6">
        <w:rPr>
          <w:rStyle w:val="Literal"/>
        </w:rPr>
        <w:t>char</w:t>
      </w:r>
      <w:r>
        <w:rPr>
          <w:lang w:eastAsia="en-GB"/>
        </w:rPr>
        <w:t xml:space="preserve"> </w:t>
      </w:r>
      <w:r w:rsidRPr="00125134">
        <w:rPr>
          <w:lang w:eastAsia="en-GB"/>
        </w:rPr>
        <w:t>values. How would we eliminate that duplication? Let’s find out!</w:t>
      </w:r>
    </w:p>
    <w:p w14:paraId="0D2C7563" w14:textId="77777777" w:rsidR="00125134" w:rsidRPr="00125134" w:rsidRDefault="00125134" w:rsidP="00F043C6">
      <w:pPr>
        <w:pStyle w:val="HeadA"/>
        <w:rPr>
          <w:lang w:eastAsia="en-GB"/>
        </w:rPr>
      </w:pPr>
      <w:bookmarkStart w:id="5" w:name="generic-data-types"/>
      <w:bookmarkStart w:id="6" w:name="_Toc106373935"/>
      <w:bookmarkEnd w:id="5"/>
      <w:r w:rsidRPr="00125134">
        <w:rPr>
          <w:lang w:eastAsia="en-GB"/>
        </w:rPr>
        <w:t>Generic Data Types</w:t>
      </w:r>
      <w:bookmarkEnd w:id="6"/>
    </w:p>
    <w:p w14:paraId="7DA015FA" w14:textId="0200B3F4" w:rsidR="00125134" w:rsidRPr="00125134" w:rsidRDefault="00125134" w:rsidP="00F043C6">
      <w:pPr>
        <w:pStyle w:val="Body"/>
        <w:rPr>
          <w:lang w:eastAsia="en-GB"/>
        </w:rPr>
      </w:pPr>
      <w:r w:rsidRPr="00125134">
        <w:rPr>
          <w:lang w:eastAsia="en-GB"/>
        </w:rPr>
        <w:t>We use generics to create definitions for items like function signatures or</w:t>
      </w:r>
      <w:r>
        <w:rPr>
          <w:lang w:eastAsia="en-GB"/>
        </w:rPr>
        <w:t xml:space="preserve"> </w:t>
      </w:r>
      <w:r w:rsidRPr="00125134">
        <w:rPr>
          <w:lang w:eastAsia="en-GB"/>
        </w:rPr>
        <w:t>structs, which we can then use with many different concrete data types. Let’s</w:t>
      </w:r>
      <w:r>
        <w:rPr>
          <w:lang w:eastAsia="en-GB"/>
        </w:rPr>
        <w:t xml:space="preserve"> </w:t>
      </w:r>
      <w:r w:rsidRPr="00125134">
        <w:rPr>
          <w:lang w:eastAsia="en-GB"/>
        </w:rPr>
        <w:t>first look at how to define functions, structs, enums, and methods using</w:t>
      </w:r>
      <w:r>
        <w:rPr>
          <w:lang w:eastAsia="en-GB"/>
        </w:rPr>
        <w:t xml:space="preserve"> </w:t>
      </w:r>
      <w:r w:rsidRPr="00125134">
        <w:rPr>
          <w:lang w:eastAsia="en-GB"/>
        </w:rPr>
        <w:t xml:space="preserve">generics. Then </w:t>
      </w:r>
      <w:r w:rsidRPr="00125134">
        <w:rPr>
          <w:lang w:eastAsia="en-GB"/>
        </w:rPr>
        <w:lastRenderedPageBreak/>
        <w:t>we’ll discuss how generics affect code performance.</w:t>
      </w:r>
    </w:p>
    <w:bookmarkStart w:id="7" w:name="in-function-definitions"/>
    <w:bookmarkStart w:id="8" w:name="_Toc106373936"/>
    <w:bookmarkEnd w:id="7"/>
    <w:p w14:paraId="01780ED0" w14:textId="1081E07F" w:rsidR="00125134" w:rsidRPr="00125134" w:rsidRDefault="00314953" w:rsidP="00F043C6">
      <w:pPr>
        <w:pStyle w:val="HeadB"/>
        <w:rPr>
          <w:lang w:eastAsia="en-GB"/>
        </w:rPr>
      </w:pPr>
      <w:r>
        <w:rPr>
          <w:lang w:eastAsia="en-GB"/>
        </w:rPr>
        <w:fldChar w:fldCharType="begin"/>
      </w:r>
      <w:r>
        <w:instrText xml:space="preserve"> XE "</w:instrText>
      </w:r>
      <w:r w:rsidRPr="00B06597">
        <w:instrText>generics</w:instrText>
      </w:r>
      <w:r>
        <w:instrText>:in function definitions</w:instrText>
      </w:r>
      <w:r w:rsidRPr="00B06597">
        <w:instrText xml:space="preserve"> startRange</w:instrText>
      </w:r>
      <w:r>
        <w:instrText xml:space="preserve">" </w:instrText>
      </w:r>
      <w:r>
        <w:rPr>
          <w:lang w:eastAsia="en-GB"/>
        </w:rPr>
        <w:fldChar w:fldCharType="end"/>
      </w:r>
      <w:r w:rsidR="00125134" w:rsidRPr="00125134">
        <w:rPr>
          <w:lang w:eastAsia="en-GB"/>
        </w:rPr>
        <w:t>In Function Definitions</w:t>
      </w:r>
      <w:bookmarkEnd w:id="8"/>
    </w:p>
    <w:p w14:paraId="75DCDFC1" w14:textId="60B35F43" w:rsidR="00125134" w:rsidRPr="00125134" w:rsidRDefault="00125134" w:rsidP="00F043C6">
      <w:pPr>
        <w:pStyle w:val="Body"/>
        <w:rPr>
          <w:lang w:eastAsia="en-GB"/>
        </w:rPr>
      </w:pPr>
      <w:r w:rsidRPr="00125134">
        <w:rPr>
          <w:lang w:eastAsia="en-GB"/>
        </w:rPr>
        <w:t>When defining a function that uses generics, we place the generics in the</w:t>
      </w:r>
      <w:r>
        <w:rPr>
          <w:lang w:eastAsia="en-GB"/>
        </w:rPr>
        <w:t xml:space="preserve"> </w:t>
      </w:r>
      <w:r w:rsidRPr="00125134">
        <w:rPr>
          <w:lang w:eastAsia="en-GB"/>
        </w:rPr>
        <w:t>signature of the function where we would usually specify the data types of the</w:t>
      </w:r>
      <w:r>
        <w:rPr>
          <w:lang w:eastAsia="en-GB"/>
        </w:rPr>
        <w:t xml:space="preserve"> </w:t>
      </w:r>
      <w:r w:rsidRPr="00125134">
        <w:rPr>
          <w:lang w:eastAsia="en-GB"/>
        </w:rPr>
        <w:t>parameters and return value. Doing so makes our code more flexible and provides</w:t>
      </w:r>
      <w:r>
        <w:rPr>
          <w:lang w:eastAsia="en-GB"/>
        </w:rPr>
        <w:t xml:space="preserve"> </w:t>
      </w:r>
      <w:r w:rsidRPr="00125134">
        <w:rPr>
          <w:lang w:eastAsia="en-GB"/>
        </w:rPr>
        <w:t>more functionality to callers of our function while preventing code duplication.</w:t>
      </w:r>
    </w:p>
    <w:p w14:paraId="3580F709" w14:textId="4D811B5A" w:rsidR="00125134" w:rsidRPr="00125134" w:rsidRDefault="00125134" w:rsidP="00125134">
      <w:pPr>
        <w:pStyle w:val="Body"/>
        <w:rPr>
          <w:lang w:eastAsia="en-GB"/>
        </w:rPr>
      </w:pPr>
      <w:r w:rsidRPr="00125134">
        <w:t xml:space="preserve">Continuing with our </w:t>
      </w:r>
      <w:r w:rsidRPr="00F043C6">
        <w:rPr>
          <w:rStyle w:val="Literal"/>
        </w:rPr>
        <w:t>largest</w:t>
      </w:r>
      <w:r w:rsidRPr="00125134">
        <w:rPr>
          <w:lang w:eastAsia="en-GB"/>
        </w:rPr>
        <w:t xml:space="preserve"> function, Listing 10-4 shows two functions that</w:t>
      </w:r>
      <w:r>
        <w:rPr>
          <w:lang w:eastAsia="en-GB"/>
        </w:rPr>
        <w:t xml:space="preserve"> </w:t>
      </w:r>
      <w:r w:rsidRPr="00125134">
        <w:rPr>
          <w:lang w:eastAsia="en-GB"/>
        </w:rPr>
        <w:t>both find the largest value in a slice. We’ll then combine these into a single</w:t>
      </w:r>
      <w:r>
        <w:rPr>
          <w:lang w:eastAsia="en-GB"/>
        </w:rPr>
        <w:t xml:space="preserve"> </w:t>
      </w:r>
      <w:r w:rsidRPr="00125134">
        <w:rPr>
          <w:lang w:eastAsia="en-GB"/>
        </w:rPr>
        <w:t>function that uses generics.</w:t>
      </w:r>
    </w:p>
    <w:p w14:paraId="2F91E651" w14:textId="02B1E055" w:rsidR="00125134" w:rsidRPr="00125134" w:rsidRDefault="00125134" w:rsidP="007554D1">
      <w:pPr>
        <w:pStyle w:val="CodeLabel"/>
        <w:rPr>
          <w:lang w:eastAsia="en-GB"/>
        </w:rPr>
      </w:pPr>
      <w:r w:rsidRPr="00125134">
        <w:rPr>
          <w:lang w:eastAsia="en-GB"/>
        </w:rPr>
        <w:t>src/main.rs</w:t>
      </w:r>
    </w:p>
    <w:p w14:paraId="0B3D874C" w14:textId="77777777" w:rsidR="00125134" w:rsidRPr="00F043C6" w:rsidRDefault="00125134" w:rsidP="00F043C6">
      <w:pPr>
        <w:pStyle w:val="Code"/>
      </w:pPr>
      <w:r w:rsidRPr="00F043C6">
        <w:t>fn largest_i32(list: &amp;[i32]) -&gt; &amp;i32 {</w:t>
      </w:r>
    </w:p>
    <w:p w14:paraId="527C283A" w14:textId="77777777" w:rsidR="00125134" w:rsidRPr="00F043C6" w:rsidRDefault="00125134" w:rsidP="00F043C6">
      <w:pPr>
        <w:pStyle w:val="Code"/>
      </w:pPr>
      <w:r w:rsidRPr="00F043C6">
        <w:t xml:space="preserve">    let mut largest = &amp;list[0];</w:t>
      </w:r>
    </w:p>
    <w:p w14:paraId="00202D10" w14:textId="77777777" w:rsidR="00125134" w:rsidRPr="00F043C6" w:rsidRDefault="00125134" w:rsidP="00F043C6">
      <w:pPr>
        <w:pStyle w:val="Code"/>
      </w:pPr>
    </w:p>
    <w:p w14:paraId="6D6D792E" w14:textId="77777777" w:rsidR="00125134" w:rsidRPr="00F043C6" w:rsidRDefault="00125134" w:rsidP="00F043C6">
      <w:pPr>
        <w:pStyle w:val="Code"/>
      </w:pPr>
      <w:r w:rsidRPr="00F043C6">
        <w:t xml:space="preserve">    for item in list {</w:t>
      </w:r>
    </w:p>
    <w:p w14:paraId="1BCEC6A9" w14:textId="77777777" w:rsidR="00125134" w:rsidRPr="00F043C6" w:rsidRDefault="00125134" w:rsidP="00F043C6">
      <w:pPr>
        <w:pStyle w:val="Code"/>
      </w:pPr>
      <w:r w:rsidRPr="00F043C6">
        <w:t xml:space="preserve">        if item &gt; largest {</w:t>
      </w:r>
    </w:p>
    <w:p w14:paraId="66A8074D" w14:textId="77777777" w:rsidR="00125134" w:rsidRPr="00F043C6" w:rsidRDefault="00125134" w:rsidP="00F043C6">
      <w:pPr>
        <w:pStyle w:val="Code"/>
      </w:pPr>
      <w:r w:rsidRPr="00F043C6">
        <w:t xml:space="preserve">            largest = item;</w:t>
      </w:r>
    </w:p>
    <w:p w14:paraId="572D00DE" w14:textId="77777777" w:rsidR="00125134" w:rsidRPr="00F043C6" w:rsidRDefault="00125134" w:rsidP="00F043C6">
      <w:pPr>
        <w:pStyle w:val="Code"/>
      </w:pPr>
      <w:r w:rsidRPr="00F043C6">
        <w:t xml:space="preserve">        }</w:t>
      </w:r>
    </w:p>
    <w:p w14:paraId="74873410" w14:textId="77777777" w:rsidR="00125134" w:rsidRPr="00F043C6" w:rsidRDefault="00125134" w:rsidP="00F043C6">
      <w:pPr>
        <w:pStyle w:val="Code"/>
      </w:pPr>
      <w:r w:rsidRPr="00F043C6">
        <w:t xml:space="preserve">    }</w:t>
      </w:r>
    </w:p>
    <w:p w14:paraId="01E54DD7" w14:textId="77777777" w:rsidR="00125134" w:rsidRPr="00F043C6" w:rsidRDefault="00125134" w:rsidP="00F043C6">
      <w:pPr>
        <w:pStyle w:val="Code"/>
      </w:pPr>
    </w:p>
    <w:p w14:paraId="54E7E6AE" w14:textId="77777777" w:rsidR="00125134" w:rsidRPr="00F043C6" w:rsidRDefault="00125134" w:rsidP="00F043C6">
      <w:pPr>
        <w:pStyle w:val="Code"/>
      </w:pPr>
      <w:r w:rsidRPr="00F043C6">
        <w:t xml:space="preserve">    largest</w:t>
      </w:r>
    </w:p>
    <w:p w14:paraId="5F89762E" w14:textId="77777777" w:rsidR="00125134" w:rsidRPr="00F043C6" w:rsidRDefault="00125134" w:rsidP="00F043C6">
      <w:pPr>
        <w:pStyle w:val="Code"/>
      </w:pPr>
      <w:r w:rsidRPr="00F043C6">
        <w:t>}</w:t>
      </w:r>
    </w:p>
    <w:p w14:paraId="3787B2CE" w14:textId="77777777" w:rsidR="00125134" w:rsidRPr="00F043C6" w:rsidRDefault="00125134" w:rsidP="00F043C6">
      <w:pPr>
        <w:pStyle w:val="Code"/>
      </w:pPr>
    </w:p>
    <w:p w14:paraId="6BE3587B" w14:textId="77777777" w:rsidR="00125134" w:rsidRPr="00F043C6" w:rsidRDefault="00125134" w:rsidP="00F043C6">
      <w:pPr>
        <w:pStyle w:val="Code"/>
      </w:pPr>
      <w:r w:rsidRPr="00F043C6">
        <w:t>fn largest_char(list: &amp;[char]) -&gt; &amp;char {</w:t>
      </w:r>
    </w:p>
    <w:p w14:paraId="0BC66A1D" w14:textId="77777777" w:rsidR="00125134" w:rsidRPr="00F043C6" w:rsidRDefault="00125134" w:rsidP="00F043C6">
      <w:pPr>
        <w:pStyle w:val="Code"/>
      </w:pPr>
      <w:r w:rsidRPr="00F043C6">
        <w:t xml:space="preserve">    let mut largest = &amp;list[0];</w:t>
      </w:r>
    </w:p>
    <w:p w14:paraId="55E17EB9" w14:textId="77777777" w:rsidR="00125134" w:rsidRPr="00F043C6" w:rsidRDefault="00125134" w:rsidP="00F043C6">
      <w:pPr>
        <w:pStyle w:val="Code"/>
      </w:pPr>
    </w:p>
    <w:p w14:paraId="46C77525" w14:textId="77777777" w:rsidR="00125134" w:rsidRPr="00F043C6" w:rsidRDefault="00125134" w:rsidP="00F043C6">
      <w:pPr>
        <w:pStyle w:val="Code"/>
      </w:pPr>
      <w:r w:rsidRPr="00F043C6">
        <w:t xml:space="preserve">    for item in list {</w:t>
      </w:r>
    </w:p>
    <w:p w14:paraId="6CE5E288" w14:textId="77777777" w:rsidR="00125134" w:rsidRPr="00F043C6" w:rsidRDefault="00125134" w:rsidP="00F043C6">
      <w:pPr>
        <w:pStyle w:val="Code"/>
      </w:pPr>
      <w:r w:rsidRPr="00F043C6">
        <w:t xml:space="preserve">        if item &gt; largest {</w:t>
      </w:r>
    </w:p>
    <w:p w14:paraId="4A30704B" w14:textId="77777777" w:rsidR="00125134" w:rsidRPr="00F043C6" w:rsidRDefault="00125134" w:rsidP="00F043C6">
      <w:pPr>
        <w:pStyle w:val="Code"/>
      </w:pPr>
      <w:r w:rsidRPr="00F043C6">
        <w:t xml:space="preserve">            largest = item;</w:t>
      </w:r>
    </w:p>
    <w:p w14:paraId="3F50D4DF" w14:textId="77777777" w:rsidR="00125134" w:rsidRPr="00F043C6" w:rsidRDefault="00125134" w:rsidP="00F043C6">
      <w:pPr>
        <w:pStyle w:val="Code"/>
      </w:pPr>
      <w:r w:rsidRPr="00F043C6">
        <w:t xml:space="preserve">        }</w:t>
      </w:r>
    </w:p>
    <w:p w14:paraId="1B0350DF" w14:textId="77777777" w:rsidR="00125134" w:rsidRPr="00F043C6" w:rsidRDefault="00125134" w:rsidP="00F043C6">
      <w:pPr>
        <w:pStyle w:val="Code"/>
      </w:pPr>
      <w:r w:rsidRPr="00F043C6">
        <w:t xml:space="preserve">    }</w:t>
      </w:r>
    </w:p>
    <w:p w14:paraId="69423707" w14:textId="77777777" w:rsidR="00125134" w:rsidRPr="00F043C6" w:rsidRDefault="00125134" w:rsidP="00F043C6">
      <w:pPr>
        <w:pStyle w:val="Code"/>
      </w:pPr>
    </w:p>
    <w:p w14:paraId="2C45F457" w14:textId="77777777" w:rsidR="00125134" w:rsidRPr="00F043C6" w:rsidRDefault="00125134" w:rsidP="00F043C6">
      <w:pPr>
        <w:pStyle w:val="Code"/>
      </w:pPr>
      <w:r w:rsidRPr="00F043C6">
        <w:t xml:space="preserve">    largest</w:t>
      </w:r>
    </w:p>
    <w:p w14:paraId="12BB7D8F" w14:textId="77777777" w:rsidR="00125134" w:rsidRPr="00F043C6" w:rsidRDefault="00125134" w:rsidP="00F043C6">
      <w:pPr>
        <w:pStyle w:val="Code"/>
      </w:pPr>
      <w:r w:rsidRPr="00F043C6">
        <w:t>}</w:t>
      </w:r>
    </w:p>
    <w:p w14:paraId="3DCC8328" w14:textId="77777777" w:rsidR="00125134" w:rsidRPr="00F043C6" w:rsidRDefault="00125134" w:rsidP="00F043C6">
      <w:pPr>
        <w:pStyle w:val="Code"/>
      </w:pPr>
    </w:p>
    <w:p w14:paraId="69D075D0" w14:textId="77777777" w:rsidR="00125134" w:rsidRPr="00F043C6" w:rsidRDefault="00125134" w:rsidP="00F043C6">
      <w:pPr>
        <w:pStyle w:val="Code"/>
      </w:pPr>
      <w:r w:rsidRPr="00F043C6">
        <w:t>fn main() {</w:t>
      </w:r>
    </w:p>
    <w:p w14:paraId="7D44960F" w14:textId="77777777" w:rsidR="00125134" w:rsidRPr="00F043C6" w:rsidRDefault="00125134" w:rsidP="00F043C6">
      <w:pPr>
        <w:pStyle w:val="Code"/>
      </w:pPr>
      <w:r w:rsidRPr="00F043C6">
        <w:t xml:space="preserve">    let number_list = vec![34, 50, 25, 100, 65];</w:t>
      </w:r>
    </w:p>
    <w:p w14:paraId="4B3DB40F" w14:textId="77777777" w:rsidR="00125134" w:rsidRPr="00F043C6" w:rsidRDefault="00125134" w:rsidP="00F043C6">
      <w:pPr>
        <w:pStyle w:val="Code"/>
      </w:pPr>
    </w:p>
    <w:p w14:paraId="193191F9" w14:textId="77777777" w:rsidR="00125134" w:rsidRPr="00F043C6" w:rsidRDefault="00125134" w:rsidP="00F043C6">
      <w:pPr>
        <w:pStyle w:val="Code"/>
      </w:pPr>
      <w:r w:rsidRPr="00F043C6">
        <w:t xml:space="preserve">    let result = largest_i32(&amp;number_list);</w:t>
      </w:r>
    </w:p>
    <w:p w14:paraId="1DB9ADDD" w14:textId="7CF7DD04" w:rsidR="00125134" w:rsidRPr="00F043C6" w:rsidRDefault="00125134" w:rsidP="00F043C6">
      <w:pPr>
        <w:pStyle w:val="Code"/>
      </w:pPr>
      <w:r w:rsidRPr="00F043C6">
        <w:t xml:space="preserve">    println!("The largest number is {</w:t>
      </w:r>
      <w:r w:rsidR="003A6291">
        <w:t>result</w:t>
      </w:r>
      <w:r w:rsidRPr="00F043C6">
        <w:t>}");</w:t>
      </w:r>
    </w:p>
    <w:p w14:paraId="774FB7CC" w14:textId="77777777" w:rsidR="00125134" w:rsidRPr="00F043C6" w:rsidRDefault="00125134" w:rsidP="00F043C6">
      <w:pPr>
        <w:pStyle w:val="Code"/>
      </w:pPr>
    </w:p>
    <w:p w14:paraId="484AF602" w14:textId="77777777" w:rsidR="00125134" w:rsidRPr="00F043C6" w:rsidRDefault="00125134" w:rsidP="00F043C6">
      <w:pPr>
        <w:pStyle w:val="Code"/>
      </w:pPr>
      <w:r w:rsidRPr="00F043C6">
        <w:t xml:space="preserve">    let char_list = vec!['y', 'm', 'a', 'q'];</w:t>
      </w:r>
    </w:p>
    <w:p w14:paraId="7ECC8FF4" w14:textId="77777777" w:rsidR="00125134" w:rsidRPr="00F043C6" w:rsidRDefault="00125134" w:rsidP="00F043C6">
      <w:pPr>
        <w:pStyle w:val="Code"/>
      </w:pPr>
    </w:p>
    <w:p w14:paraId="08BB6CB2" w14:textId="77777777" w:rsidR="00125134" w:rsidRPr="00F043C6" w:rsidRDefault="00125134" w:rsidP="00F043C6">
      <w:pPr>
        <w:pStyle w:val="Code"/>
      </w:pPr>
      <w:r w:rsidRPr="00F043C6">
        <w:t xml:space="preserve">    let result = largest_char(&amp;char_list);</w:t>
      </w:r>
    </w:p>
    <w:p w14:paraId="19458F41" w14:textId="4BE6CEE0" w:rsidR="00125134" w:rsidRPr="00F043C6" w:rsidRDefault="00125134" w:rsidP="00F043C6">
      <w:pPr>
        <w:pStyle w:val="Code"/>
      </w:pPr>
      <w:r w:rsidRPr="00F043C6">
        <w:t xml:space="preserve">    println!("The largest char is {</w:t>
      </w:r>
      <w:r w:rsidR="00FE08C8">
        <w:t>result</w:t>
      </w:r>
      <w:r w:rsidRPr="00F043C6">
        <w:t>}");</w:t>
      </w:r>
    </w:p>
    <w:p w14:paraId="1C9578FF" w14:textId="77777777" w:rsidR="00125134" w:rsidRPr="00F043C6" w:rsidRDefault="00125134" w:rsidP="00F043C6">
      <w:pPr>
        <w:pStyle w:val="Code"/>
      </w:pPr>
      <w:r w:rsidRPr="00F043C6">
        <w:t>}</w:t>
      </w:r>
    </w:p>
    <w:p w14:paraId="2D4F93F2" w14:textId="16D0ABB9" w:rsidR="00125134" w:rsidRPr="00125134" w:rsidRDefault="00125134" w:rsidP="007554D1">
      <w:pPr>
        <w:pStyle w:val="CodeListingCaption"/>
        <w:rPr>
          <w:lang w:eastAsia="en-GB"/>
        </w:rPr>
      </w:pPr>
      <w:r w:rsidRPr="00125134">
        <w:rPr>
          <w:lang w:eastAsia="en-GB"/>
        </w:rPr>
        <w:t xml:space="preserve">Two functions that differ only in their names and </w:t>
      </w:r>
      <w:r w:rsidR="00CF3051">
        <w:rPr>
          <w:lang w:eastAsia="en-GB"/>
        </w:rPr>
        <w:t xml:space="preserve">in </w:t>
      </w:r>
      <w:r w:rsidRPr="00125134">
        <w:rPr>
          <w:lang w:eastAsia="en-GB"/>
        </w:rPr>
        <w:t>the types in</w:t>
      </w:r>
      <w:r>
        <w:rPr>
          <w:lang w:eastAsia="en-GB"/>
        </w:rPr>
        <w:t xml:space="preserve"> </w:t>
      </w:r>
      <w:r w:rsidRPr="00125134">
        <w:rPr>
          <w:lang w:eastAsia="en-GB"/>
        </w:rPr>
        <w:t>their signatures</w:t>
      </w:r>
    </w:p>
    <w:p w14:paraId="60EB856D" w14:textId="1635AEB5" w:rsidR="00125134" w:rsidRPr="00125134" w:rsidRDefault="00125134" w:rsidP="00125134">
      <w:pPr>
        <w:pStyle w:val="Body"/>
        <w:rPr>
          <w:lang w:eastAsia="en-GB"/>
        </w:rPr>
      </w:pPr>
      <w:r w:rsidRPr="00125134">
        <w:lastRenderedPageBreak/>
        <w:t xml:space="preserve">The </w:t>
      </w:r>
      <w:r w:rsidRPr="00F043C6">
        <w:rPr>
          <w:rStyle w:val="Literal"/>
        </w:rPr>
        <w:t>largest_i32</w:t>
      </w:r>
      <w:r w:rsidRPr="00125134">
        <w:t xml:space="preserve"> function is the one we extracted in Listing 10-3 that finds the largest </w:t>
      </w:r>
      <w:r w:rsidRPr="00F043C6">
        <w:rPr>
          <w:rStyle w:val="Literal"/>
        </w:rPr>
        <w:t>i32</w:t>
      </w:r>
      <w:r w:rsidRPr="00125134">
        <w:t xml:space="preserve"> in a slice. The </w:t>
      </w:r>
      <w:r w:rsidRPr="00F043C6">
        <w:rPr>
          <w:rStyle w:val="Literal"/>
        </w:rPr>
        <w:t>largest_char</w:t>
      </w:r>
      <w:r w:rsidRPr="00125134">
        <w:t xml:space="preserve"> function finds the largest </w:t>
      </w:r>
      <w:r w:rsidRPr="00F043C6">
        <w:rPr>
          <w:rStyle w:val="Literal"/>
        </w:rPr>
        <w:t>char</w:t>
      </w:r>
      <w:r w:rsidRPr="00125134">
        <w:rPr>
          <w:lang w:eastAsia="en-GB"/>
        </w:rPr>
        <w:t xml:space="preserve"> in a slice. The function bodies have the same code, so let’s eliminate</w:t>
      </w:r>
      <w:r>
        <w:rPr>
          <w:lang w:eastAsia="en-GB"/>
        </w:rPr>
        <w:t xml:space="preserve"> </w:t>
      </w:r>
      <w:r w:rsidRPr="00125134">
        <w:rPr>
          <w:lang w:eastAsia="en-GB"/>
        </w:rPr>
        <w:t>the duplication by introducing a generic type parameter in a single function.</w:t>
      </w:r>
    </w:p>
    <w:p w14:paraId="466A909F" w14:textId="2BCD176A" w:rsidR="00125134" w:rsidRPr="00125134" w:rsidRDefault="00125134" w:rsidP="00125134">
      <w:pPr>
        <w:pStyle w:val="Body"/>
        <w:rPr>
          <w:lang w:eastAsia="en-GB"/>
        </w:rPr>
      </w:pPr>
      <w:r w:rsidRPr="00125134">
        <w:rPr>
          <w:lang w:eastAsia="en-GB"/>
        </w:rPr>
        <w:t>To parameterize the types in a new single function, we need to name the type</w:t>
      </w:r>
      <w:r>
        <w:rPr>
          <w:lang w:eastAsia="en-GB"/>
        </w:rPr>
        <w:t xml:space="preserve"> </w:t>
      </w:r>
      <w:r w:rsidRPr="00125134">
        <w:rPr>
          <w:lang w:eastAsia="en-GB"/>
        </w:rPr>
        <w:t>parameter, just as we do for the value parameters to a function. You can use</w:t>
      </w:r>
      <w:r>
        <w:rPr>
          <w:lang w:eastAsia="en-GB"/>
        </w:rPr>
        <w:t xml:space="preserve"> </w:t>
      </w:r>
      <w:r w:rsidRPr="00125134">
        <w:rPr>
          <w:lang w:eastAsia="en-GB"/>
        </w:rPr>
        <w:t xml:space="preserve">any identifier as a type parameter name. </w:t>
      </w:r>
      <w:r w:rsidR="00B57F7E">
        <w:rPr>
          <w:lang w:eastAsia="en-GB"/>
        </w:rPr>
        <w:fldChar w:fldCharType="begin"/>
      </w:r>
      <w:r w:rsidR="00B57F7E">
        <w:instrText xml:space="preserve"> XE "conventions:naming:of type parameters</w:instrText>
      </w:r>
      <w:r w:rsidR="00B57F7E" w:rsidRPr="00B06597">
        <w:instrText xml:space="preserve"> startRange</w:instrText>
      </w:r>
      <w:r w:rsidR="00B57F7E">
        <w:instrText xml:space="preserve">" </w:instrText>
      </w:r>
      <w:r w:rsidR="00B57F7E">
        <w:rPr>
          <w:lang w:eastAsia="en-GB"/>
        </w:rPr>
        <w:fldChar w:fldCharType="end"/>
      </w:r>
      <w:r w:rsidRPr="00125134">
        <w:rPr>
          <w:lang w:eastAsia="en-GB"/>
        </w:rPr>
        <w:t xml:space="preserve">But we’ll use </w:t>
      </w:r>
      <w:r w:rsidRPr="00F043C6">
        <w:rPr>
          <w:rStyle w:val="Literal"/>
        </w:rPr>
        <w:t>T</w:t>
      </w:r>
      <w:r w:rsidRPr="00125134">
        <w:t xml:space="preserve"> because, by convention, </w:t>
      </w:r>
      <w:r w:rsidR="003D29F9">
        <w:t xml:space="preserve">type </w:t>
      </w:r>
      <w:r w:rsidRPr="00125134">
        <w:t xml:space="preserve">parameter names in Rust are short, often just </w:t>
      </w:r>
      <w:r w:rsidR="008E4E54">
        <w:t>one</w:t>
      </w:r>
      <w:r w:rsidR="008E4E54" w:rsidRPr="00125134">
        <w:t xml:space="preserve"> </w:t>
      </w:r>
      <w:r w:rsidRPr="00125134">
        <w:t xml:space="preserve">letter, and Rust’s type-naming convention is CamelCase. Short for </w:t>
      </w:r>
      <w:r w:rsidRPr="00BD6408">
        <w:rPr>
          <w:rStyle w:val="Italic"/>
        </w:rPr>
        <w:t>type</w:t>
      </w:r>
      <w:r w:rsidRPr="00125134">
        <w:t xml:space="preserve">, </w:t>
      </w:r>
      <w:r w:rsidRPr="00F043C6">
        <w:rPr>
          <w:rStyle w:val="Literal"/>
        </w:rPr>
        <w:t>T</w:t>
      </w:r>
      <w:r w:rsidRPr="00125134">
        <w:rPr>
          <w:lang w:eastAsia="en-GB"/>
        </w:rPr>
        <w:t xml:space="preserve"> is the default</w:t>
      </w:r>
      <w:r>
        <w:rPr>
          <w:lang w:eastAsia="en-GB"/>
        </w:rPr>
        <w:t xml:space="preserve"> </w:t>
      </w:r>
      <w:r w:rsidRPr="00125134">
        <w:rPr>
          <w:lang w:eastAsia="en-GB"/>
        </w:rPr>
        <w:t>choice of most Rust programmers.</w:t>
      </w:r>
      <w:r w:rsidR="00B57F7E">
        <w:rPr>
          <w:lang w:eastAsia="en-GB"/>
        </w:rPr>
        <w:fldChar w:fldCharType="begin"/>
      </w:r>
      <w:r w:rsidR="00B57F7E">
        <w:instrText xml:space="preserve"> XE "conventions:naming:of type parameters</w:instrText>
      </w:r>
      <w:r w:rsidR="00B57F7E" w:rsidRPr="00B06597">
        <w:instrText xml:space="preserve"> </w:instrText>
      </w:r>
      <w:r w:rsidR="00B57F7E">
        <w:instrText>end</w:instrText>
      </w:r>
      <w:r w:rsidR="00B57F7E" w:rsidRPr="00B06597">
        <w:instrText>Range</w:instrText>
      </w:r>
      <w:r w:rsidR="00B57F7E">
        <w:instrText xml:space="preserve">" </w:instrText>
      </w:r>
      <w:r w:rsidR="00B57F7E">
        <w:rPr>
          <w:lang w:eastAsia="en-GB"/>
        </w:rPr>
        <w:fldChar w:fldCharType="end"/>
      </w:r>
    </w:p>
    <w:p w14:paraId="013AFE6E" w14:textId="2E5481E7" w:rsidR="00125134" w:rsidRPr="00125134" w:rsidRDefault="00AB0902" w:rsidP="00125134">
      <w:pPr>
        <w:pStyle w:val="Body"/>
        <w:rPr>
          <w:lang w:eastAsia="en-GB"/>
        </w:rPr>
      </w:pPr>
      <w:r>
        <w:rPr>
          <w:lang w:eastAsia="en-GB"/>
        </w:rPr>
        <w:fldChar w:fldCharType="begin"/>
      </w:r>
      <w:r>
        <w:instrText xml:space="preserve"> XE "&lt;&gt; (angle brackets):for specifying type parameters</w:instrText>
      </w:r>
      <w:r w:rsidRPr="00B06597">
        <w:instrText xml:space="preserve"> startRange</w:instrText>
      </w:r>
      <w:r>
        <w:instrText xml:space="preserve">" </w:instrText>
      </w:r>
      <w:r>
        <w:rPr>
          <w:lang w:eastAsia="en-GB"/>
        </w:rPr>
        <w:fldChar w:fldCharType="end"/>
      </w:r>
      <w:r>
        <w:rPr>
          <w:lang w:eastAsia="en-GB"/>
        </w:rPr>
        <w:fldChar w:fldCharType="begin"/>
      </w:r>
      <w:r>
        <w:instrText xml:space="preserve"> XE "angle brackets (&lt;&gt;):for specifying type parameters</w:instrText>
      </w:r>
      <w:r w:rsidRPr="00B06597">
        <w:instrText xml:space="preserve"> startRange</w:instrText>
      </w:r>
      <w:r>
        <w:instrText xml:space="preserve">" </w:instrText>
      </w:r>
      <w:r>
        <w:rPr>
          <w:lang w:eastAsia="en-GB"/>
        </w:rPr>
        <w:fldChar w:fldCharType="end"/>
      </w:r>
      <w:r w:rsidR="00125134" w:rsidRPr="00125134">
        <w:rPr>
          <w:lang w:eastAsia="en-GB"/>
        </w:rPr>
        <w:t>When we use a parameter in the body of the function, we have to declare the</w:t>
      </w:r>
      <w:r w:rsidR="00125134">
        <w:rPr>
          <w:lang w:eastAsia="en-GB"/>
        </w:rPr>
        <w:t xml:space="preserve"> </w:t>
      </w:r>
      <w:r w:rsidR="00125134" w:rsidRPr="00125134">
        <w:rPr>
          <w:lang w:eastAsia="en-GB"/>
        </w:rPr>
        <w:t>parameter name in the signature so the compiler knows what that name means.</w:t>
      </w:r>
      <w:r w:rsidR="00125134">
        <w:rPr>
          <w:lang w:eastAsia="en-GB"/>
        </w:rPr>
        <w:t xml:space="preserve"> </w:t>
      </w:r>
      <w:r w:rsidR="00125134" w:rsidRPr="00125134">
        <w:rPr>
          <w:lang w:eastAsia="en-GB"/>
        </w:rPr>
        <w:t>Similarly, when we use a type parameter name in a function signature, we have</w:t>
      </w:r>
      <w:r w:rsidR="00125134">
        <w:rPr>
          <w:lang w:eastAsia="en-GB"/>
        </w:rPr>
        <w:t xml:space="preserve"> </w:t>
      </w:r>
      <w:r w:rsidR="00125134" w:rsidRPr="00125134">
        <w:rPr>
          <w:lang w:eastAsia="en-GB"/>
        </w:rPr>
        <w:t>to declare the type parameter name before we use it. To define the generic</w:t>
      </w:r>
      <w:r w:rsidR="00125134">
        <w:rPr>
          <w:lang w:eastAsia="en-GB"/>
        </w:rPr>
        <w:t xml:space="preserve"> </w:t>
      </w:r>
      <w:r w:rsidR="00125134" w:rsidRPr="00F043C6">
        <w:rPr>
          <w:rStyle w:val="Literal"/>
        </w:rPr>
        <w:t>largest</w:t>
      </w:r>
      <w:r w:rsidR="00125134" w:rsidRPr="00125134">
        <w:t xml:space="preserve"> function, </w:t>
      </w:r>
      <w:r w:rsidR="008E4E54">
        <w:t xml:space="preserve">we </w:t>
      </w:r>
      <w:r w:rsidR="00125134" w:rsidRPr="00125134">
        <w:t xml:space="preserve">place type name declarations inside angle brackets, </w:t>
      </w:r>
      <w:r w:rsidR="00125134" w:rsidRPr="00F043C6">
        <w:rPr>
          <w:rStyle w:val="Literal"/>
        </w:rPr>
        <w:t>&lt;&gt;</w:t>
      </w:r>
      <w:r w:rsidR="00125134" w:rsidRPr="00125134">
        <w:rPr>
          <w:lang w:eastAsia="en-GB"/>
        </w:rPr>
        <w:t>,</w:t>
      </w:r>
      <w:r w:rsidR="00125134">
        <w:rPr>
          <w:lang w:eastAsia="en-GB"/>
        </w:rPr>
        <w:t xml:space="preserve"> </w:t>
      </w:r>
      <w:r w:rsidR="00125134" w:rsidRPr="00125134">
        <w:rPr>
          <w:lang w:eastAsia="en-GB"/>
        </w:rPr>
        <w:t>between the name of the function and the parameter list, like this:</w:t>
      </w:r>
    </w:p>
    <w:p w14:paraId="4F3F6D32" w14:textId="77777777" w:rsidR="00125134" w:rsidRPr="00F043C6" w:rsidRDefault="00125134" w:rsidP="00F043C6">
      <w:pPr>
        <w:pStyle w:val="Code"/>
      </w:pPr>
      <w:r w:rsidRPr="00F043C6">
        <w:t>fn largest&lt;T&gt;(list: &amp;[T]) -&gt; &amp;T {</w:t>
      </w:r>
    </w:p>
    <w:p w14:paraId="4F4CE996" w14:textId="1DB2CEAA" w:rsidR="00125134" w:rsidRPr="00125134" w:rsidRDefault="00125134" w:rsidP="00125134">
      <w:pPr>
        <w:pStyle w:val="Body"/>
        <w:rPr>
          <w:lang w:eastAsia="en-GB"/>
        </w:rPr>
      </w:pPr>
      <w:r w:rsidRPr="00125134">
        <w:t xml:space="preserve">We read this definition as: the function </w:t>
      </w:r>
      <w:r w:rsidRPr="00F043C6">
        <w:rPr>
          <w:rStyle w:val="Literal"/>
        </w:rPr>
        <w:t>largest</w:t>
      </w:r>
      <w:r w:rsidRPr="00125134">
        <w:t xml:space="preserve"> is generic over some type </w:t>
      </w:r>
      <w:r w:rsidRPr="00F043C6">
        <w:rPr>
          <w:rStyle w:val="Literal"/>
        </w:rPr>
        <w:t>T</w:t>
      </w:r>
      <w:r w:rsidRPr="00125134">
        <w:t xml:space="preserve">. This function has one parameter named </w:t>
      </w:r>
      <w:r w:rsidRPr="00F043C6">
        <w:rPr>
          <w:rStyle w:val="Literal"/>
        </w:rPr>
        <w:t>list</w:t>
      </w:r>
      <w:r w:rsidRPr="00125134">
        <w:t xml:space="preserve">, which is a slice of values of type </w:t>
      </w:r>
      <w:r w:rsidRPr="00F043C6">
        <w:rPr>
          <w:rStyle w:val="Literal"/>
        </w:rPr>
        <w:t>T</w:t>
      </w:r>
      <w:r w:rsidRPr="00125134">
        <w:t xml:space="preserve">. The </w:t>
      </w:r>
      <w:r w:rsidRPr="00F043C6">
        <w:rPr>
          <w:rStyle w:val="Literal"/>
        </w:rPr>
        <w:t>largest</w:t>
      </w:r>
      <w:r w:rsidRPr="00125134">
        <w:t xml:space="preserve"> function will return a reference to a value of the same type </w:t>
      </w:r>
      <w:r w:rsidRPr="00F043C6">
        <w:rPr>
          <w:rStyle w:val="Literal"/>
        </w:rPr>
        <w:t>T</w:t>
      </w:r>
      <w:r w:rsidRPr="00125134">
        <w:rPr>
          <w:lang w:eastAsia="en-GB"/>
        </w:rPr>
        <w:t>.</w:t>
      </w:r>
      <w:r w:rsidR="00AB0902">
        <w:rPr>
          <w:lang w:eastAsia="en-GB"/>
        </w:rPr>
        <w:fldChar w:fldCharType="begin"/>
      </w:r>
      <w:r w:rsidR="00AB0902">
        <w:instrText xml:space="preserve"> XE "&lt;&gt; (angle brackets):for specifying type parameters</w:instrText>
      </w:r>
      <w:r w:rsidR="00AB0902" w:rsidRPr="00B06597">
        <w:instrText xml:space="preserve"> </w:instrText>
      </w:r>
      <w:r w:rsidR="00AB0902">
        <w:instrText>end</w:instrText>
      </w:r>
      <w:r w:rsidR="00AB0902" w:rsidRPr="00B06597">
        <w:instrText>Range</w:instrText>
      </w:r>
      <w:r w:rsidR="00AB0902">
        <w:instrText xml:space="preserve">" </w:instrText>
      </w:r>
      <w:r w:rsidR="00AB0902">
        <w:rPr>
          <w:lang w:eastAsia="en-GB"/>
        </w:rPr>
        <w:fldChar w:fldCharType="end"/>
      </w:r>
      <w:r w:rsidR="00AB0902">
        <w:rPr>
          <w:lang w:eastAsia="en-GB"/>
        </w:rPr>
        <w:fldChar w:fldCharType="begin"/>
      </w:r>
      <w:r w:rsidR="00AB0902">
        <w:instrText xml:space="preserve"> XE "angle brackets (&lt;&gt;):for specifying type parameters</w:instrText>
      </w:r>
      <w:r w:rsidR="00AB0902" w:rsidRPr="00B06597">
        <w:instrText xml:space="preserve"> </w:instrText>
      </w:r>
      <w:r w:rsidR="00AB0902">
        <w:instrText>end</w:instrText>
      </w:r>
      <w:r w:rsidR="00AB0902" w:rsidRPr="00B06597">
        <w:instrText>Range</w:instrText>
      </w:r>
      <w:r w:rsidR="00AB0902">
        <w:instrText xml:space="preserve">" </w:instrText>
      </w:r>
      <w:r w:rsidR="00AB0902">
        <w:rPr>
          <w:lang w:eastAsia="en-GB"/>
        </w:rPr>
        <w:fldChar w:fldCharType="end"/>
      </w:r>
    </w:p>
    <w:p w14:paraId="54A9FD4D" w14:textId="226BA3D6" w:rsidR="00125134" w:rsidRPr="00125134" w:rsidRDefault="00125134" w:rsidP="00125134">
      <w:pPr>
        <w:pStyle w:val="Body"/>
        <w:rPr>
          <w:lang w:eastAsia="en-GB"/>
        </w:rPr>
      </w:pPr>
      <w:r w:rsidRPr="00125134">
        <w:rPr>
          <w:lang w:eastAsia="en-GB"/>
        </w:rPr>
        <w:t xml:space="preserve">Listing 10-5 shows the combined </w:t>
      </w:r>
      <w:r w:rsidRPr="00F043C6">
        <w:rPr>
          <w:rStyle w:val="Literal"/>
        </w:rPr>
        <w:t>largest</w:t>
      </w:r>
      <w:r w:rsidRPr="00125134">
        <w:t xml:space="preserve"> function definition using the generic data type in its signature. The listing also shows how we can call the function with either a slice of </w:t>
      </w:r>
      <w:r w:rsidRPr="00F043C6">
        <w:rPr>
          <w:rStyle w:val="Literal"/>
        </w:rPr>
        <w:t>i32</w:t>
      </w:r>
      <w:r w:rsidRPr="00125134">
        <w:t xml:space="preserve"> values or </w:t>
      </w:r>
      <w:r w:rsidRPr="00F043C6">
        <w:rPr>
          <w:rStyle w:val="Literal"/>
        </w:rPr>
        <w:t>char</w:t>
      </w:r>
      <w:r w:rsidRPr="00125134">
        <w:rPr>
          <w:lang w:eastAsia="en-GB"/>
        </w:rPr>
        <w:t xml:space="preserve"> values. Note that this code won’t</w:t>
      </w:r>
      <w:r>
        <w:rPr>
          <w:lang w:eastAsia="en-GB"/>
        </w:rPr>
        <w:t xml:space="preserve"> </w:t>
      </w:r>
      <w:r w:rsidRPr="00125134">
        <w:rPr>
          <w:lang w:eastAsia="en-GB"/>
        </w:rPr>
        <w:t>compile yet, but we’ll fix it later in this chapter.</w:t>
      </w:r>
    </w:p>
    <w:p w14:paraId="18675CB3" w14:textId="119FCFF2" w:rsidR="00125134" w:rsidRPr="00125134" w:rsidRDefault="00125134" w:rsidP="007554D1">
      <w:pPr>
        <w:pStyle w:val="CodeLabel"/>
        <w:rPr>
          <w:lang w:eastAsia="en-GB"/>
        </w:rPr>
      </w:pPr>
      <w:r w:rsidRPr="00125134">
        <w:rPr>
          <w:lang w:eastAsia="en-GB"/>
        </w:rPr>
        <w:t>src/main.rs</w:t>
      </w:r>
    </w:p>
    <w:p w14:paraId="505BFDD1" w14:textId="77777777" w:rsidR="00125134" w:rsidRPr="00F043C6" w:rsidRDefault="00125134" w:rsidP="00F043C6">
      <w:pPr>
        <w:pStyle w:val="Code"/>
      </w:pPr>
      <w:r w:rsidRPr="00F043C6">
        <w:t>fn largest&lt;T&gt;(list: &amp;[T]) -&gt; &amp;T {</w:t>
      </w:r>
    </w:p>
    <w:p w14:paraId="74251D01" w14:textId="77777777" w:rsidR="00125134" w:rsidRPr="000F2A09" w:rsidRDefault="00125134" w:rsidP="00F043C6">
      <w:pPr>
        <w:pStyle w:val="Code"/>
        <w:rPr>
          <w:rStyle w:val="LiteralGray"/>
        </w:rPr>
      </w:pPr>
      <w:r w:rsidRPr="00F043C6">
        <w:t xml:space="preserve">    </w:t>
      </w:r>
      <w:r w:rsidRPr="000F2A09">
        <w:rPr>
          <w:rStyle w:val="LiteralGray"/>
        </w:rPr>
        <w:t>let mut largest = &amp;list[0];</w:t>
      </w:r>
    </w:p>
    <w:p w14:paraId="4ED6A6A6" w14:textId="77777777" w:rsidR="00125134" w:rsidRPr="000F2A09" w:rsidRDefault="00125134" w:rsidP="00F043C6">
      <w:pPr>
        <w:pStyle w:val="Code"/>
        <w:rPr>
          <w:rStyle w:val="LiteralGray"/>
        </w:rPr>
      </w:pPr>
    </w:p>
    <w:p w14:paraId="1BC40EBD" w14:textId="77777777" w:rsidR="00125134" w:rsidRPr="000F2A09" w:rsidRDefault="00125134" w:rsidP="00F043C6">
      <w:pPr>
        <w:pStyle w:val="Code"/>
        <w:rPr>
          <w:rStyle w:val="LiteralGray"/>
        </w:rPr>
      </w:pPr>
      <w:r w:rsidRPr="000F2A09">
        <w:rPr>
          <w:rStyle w:val="LiteralGray"/>
        </w:rPr>
        <w:t xml:space="preserve">    for item in list {</w:t>
      </w:r>
    </w:p>
    <w:p w14:paraId="4B7639BB" w14:textId="77777777" w:rsidR="00125134" w:rsidRPr="000F2A09" w:rsidRDefault="00125134" w:rsidP="00F043C6">
      <w:pPr>
        <w:pStyle w:val="Code"/>
        <w:rPr>
          <w:rStyle w:val="LiteralGray"/>
        </w:rPr>
      </w:pPr>
      <w:r w:rsidRPr="000F2A09">
        <w:rPr>
          <w:rStyle w:val="LiteralGray"/>
        </w:rPr>
        <w:t xml:space="preserve">        if item &gt; largest {</w:t>
      </w:r>
    </w:p>
    <w:p w14:paraId="1191A94E" w14:textId="77777777" w:rsidR="00125134" w:rsidRPr="000F2A09" w:rsidRDefault="00125134" w:rsidP="00F043C6">
      <w:pPr>
        <w:pStyle w:val="Code"/>
        <w:rPr>
          <w:rStyle w:val="LiteralGray"/>
        </w:rPr>
      </w:pPr>
      <w:r w:rsidRPr="000F2A09">
        <w:rPr>
          <w:rStyle w:val="LiteralGray"/>
        </w:rPr>
        <w:t xml:space="preserve">            largest = item;</w:t>
      </w:r>
    </w:p>
    <w:p w14:paraId="1C18DE2B" w14:textId="77777777" w:rsidR="00125134" w:rsidRPr="000F2A09" w:rsidRDefault="00125134" w:rsidP="00F043C6">
      <w:pPr>
        <w:pStyle w:val="Code"/>
        <w:rPr>
          <w:rStyle w:val="LiteralGray"/>
        </w:rPr>
      </w:pPr>
      <w:r w:rsidRPr="000F2A09">
        <w:rPr>
          <w:rStyle w:val="LiteralGray"/>
        </w:rPr>
        <w:t xml:space="preserve">        }</w:t>
      </w:r>
    </w:p>
    <w:p w14:paraId="010FE061" w14:textId="77777777" w:rsidR="00125134" w:rsidRPr="000F2A09" w:rsidRDefault="00125134" w:rsidP="00F043C6">
      <w:pPr>
        <w:pStyle w:val="Code"/>
        <w:rPr>
          <w:rStyle w:val="LiteralGray"/>
        </w:rPr>
      </w:pPr>
      <w:r w:rsidRPr="000F2A09">
        <w:rPr>
          <w:rStyle w:val="LiteralGray"/>
        </w:rPr>
        <w:t xml:space="preserve">    }</w:t>
      </w:r>
    </w:p>
    <w:p w14:paraId="591FAB06" w14:textId="77777777" w:rsidR="00125134" w:rsidRPr="000F2A09" w:rsidRDefault="00125134" w:rsidP="00F043C6">
      <w:pPr>
        <w:pStyle w:val="Code"/>
        <w:rPr>
          <w:rStyle w:val="LiteralGray"/>
        </w:rPr>
      </w:pPr>
    </w:p>
    <w:p w14:paraId="2EF0F174" w14:textId="77777777" w:rsidR="00125134" w:rsidRPr="000F2A09" w:rsidRDefault="00125134" w:rsidP="00F043C6">
      <w:pPr>
        <w:pStyle w:val="Code"/>
        <w:rPr>
          <w:rStyle w:val="LiteralGray"/>
        </w:rPr>
      </w:pPr>
      <w:r w:rsidRPr="000F2A09">
        <w:rPr>
          <w:rStyle w:val="LiteralGray"/>
        </w:rPr>
        <w:t xml:space="preserve">    largest</w:t>
      </w:r>
    </w:p>
    <w:p w14:paraId="6C6BC023" w14:textId="77777777" w:rsidR="00125134" w:rsidRPr="00F043C6" w:rsidRDefault="00125134" w:rsidP="00F043C6">
      <w:pPr>
        <w:pStyle w:val="Code"/>
      </w:pPr>
      <w:r w:rsidRPr="00F043C6">
        <w:t>}</w:t>
      </w:r>
    </w:p>
    <w:p w14:paraId="7CB6E61D" w14:textId="77777777" w:rsidR="00125134" w:rsidRPr="00F043C6" w:rsidRDefault="00125134" w:rsidP="00F043C6">
      <w:pPr>
        <w:pStyle w:val="Code"/>
      </w:pPr>
    </w:p>
    <w:p w14:paraId="0FA6D9DA" w14:textId="77777777" w:rsidR="00125134" w:rsidRPr="000F2A09" w:rsidRDefault="00125134" w:rsidP="00F043C6">
      <w:pPr>
        <w:pStyle w:val="Code"/>
        <w:rPr>
          <w:rStyle w:val="LiteralGray"/>
        </w:rPr>
      </w:pPr>
      <w:r w:rsidRPr="000F2A09">
        <w:rPr>
          <w:rStyle w:val="LiteralGray"/>
        </w:rPr>
        <w:t>fn main() {</w:t>
      </w:r>
    </w:p>
    <w:p w14:paraId="0F0048A7" w14:textId="77777777" w:rsidR="00125134" w:rsidRPr="000F2A09" w:rsidRDefault="00125134" w:rsidP="00F043C6">
      <w:pPr>
        <w:pStyle w:val="Code"/>
        <w:rPr>
          <w:rStyle w:val="LiteralGray"/>
        </w:rPr>
      </w:pPr>
      <w:r w:rsidRPr="000F2A09">
        <w:rPr>
          <w:rStyle w:val="LiteralGray"/>
        </w:rPr>
        <w:t xml:space="preserve">    let number_list = vec![34, 50, 25, 100, 65];</w:t>
      </w:r>
    </w:p>
    <w:p w14:paraId="18EFFAF3" w14:textId="77777777" w:rsidR="00125134" w:rsidRPr="00F043C6" w:rsidRDefault="00125134" w:rsidP="00F043C6">
      <w:pPr>
        <w:pStyle w:val="Code"/>
      </w:pPr>
    </w:p>
    <w:p w14:paraId="497AEC4E" w14:textId="77777777" w:rsidR="00125134" w:rsidRPr="00F043C6" w:rsidRDefault="00125134" w:rsidP="00F043C6">
      <w:pPr>
        <w:pStyle w:val="Code"/>
      </w:pPr>
      <w:r w:rsidRPr="00F043C6">
        <w:t xml:space="preserve">    let result = largest(&amp;number_list);</w:t>
      </w:r>
    </w:p>
    <w:p w14:paraId="0BC856BD" w14:textId="3AF92FC9" w:rsidR="00125134" w:rsidRPr="000F2A09" w:rsidRDefault="00125134" w:rsidP="00F043C6">
      <w:pPr>
        <w:pStyle w:val="Code"/>
        <w:rPr>
          <w:rStyle w:val="LiteralGray"/>
        </w:rPr>
      </w:pPr>
      <w:r w:rsidRPr="000F2A09">
        <w:rPr>
          <w:rStyle w:val="LiteralGray"/>
        </w:rPr>
        <w:lastRenderedPageBreak/>
        <w:t xml:space="preserve">    println!("The largest number is {</w:t>
      </w:r>
      <w:r w:rsidR="00FE08C8">
        <w:rPr>
          <w:rStyle w:val="LiteralGray"/>
        </w:rPr>
        <w:t>result</w:t>
      </w:r>
      <w:r w:rsidRPr="000F2A09">
        <w:rPr>
          <w:rStyle w:val="LiteralGray"/>
        </w:rPr>
        <w:t>}");</w:t>
      </w:r>
    </w:p>
    <w:p w14:paraId="1FB44171" w14:textId="77777777" w:rsidR="00125134" w:rsidRPr="000F2A09" w:rsidRDefault="00125134" w:rsidP="00F043C6">
      <w:pPr>
        <w:pStyle w:val="Code"/>
        <w:rPr>
          <w:rStyle w:val="LiteralGray"/>
        </w:rPr>
      </w:pPr>
    </w:p>
    <w:p w14:paraId="613F490A" w14:textId="77777777" w:rsidR="00125134" w:rsidRPr="000F2A09" w:rsidRDefault="00125134" w:rsidP="00F043C6">
      <w:pPr>
        <w:pStyle w:val="Code"/>
        <w:rPr>
          <w:rStyle w:val="LiteralGray"/>
        </w:rPr>
      </w:pPr>
      <w:r w:rsidRPr="000F2A09">
        <w:rPr>
          <w:rStyle w:val="LiteralGray"/>
        </w:rPr>
        <w:t xml:space="preserve">    let char_list = vec!['y', 'm', 'a', 'q'];</w:t>
      </w:r>
    </w:p>
    <w:p w14:paraId="53E1FF4A" w14:textId="77777777" w:rsidR="00125134" w:rsidRPr="00F043C6" w:rsidRDefault="00125134" w:rsidP="00F043C6">
      <w:pPr>
        <w:pStyle w:val="Code"/>
      </w:pPr>
    </w:p>
    <w:p w14:paraId="200BA0FD" w14:textId="77777777" w:rsidR="00125134" w:rsidRPr="00F043C6" w:rsidRDefault="00125134" w:rsidP="00F043C6">
      <w:pPr>
        <w:pStyle w:val="Code"/>
      </w:pPr>
      <w:r w:rsidRPr="00F043C6">
        <w:t xml:space="preserve">    let result = largest(&amp;char_list);</w:t>
      </w:r>
    </w:p>
    <w:p w14:paraId="792BBAFC" w14:textId="04AB06B1" w:rsidR="00125134" w:rsidRPr="000F2A09" w:rsidRDefault="00125134" w:rsidP="00F043C6">
      <w:pPr>
        <w:pStyle w:val="Code"/>
        <w:rPr>
          <w:rStyle w:val="LiteralGray"/>
        </w:rPr>
      </w:pPr>
      <w:r w:rsidRPr="000F2A09">
        <w:rPr>
          <w:rStyle w:val="LiteralGray"/>
        </w:rPr>
        <w:t xml:space="preserve">    println!("The largest char is {</w:t>
      </w:r>
      <w:r w:rsidR="00FE08C8">
        <w:rPr>
          <w:rStyle w:val="LiteralGray"/>
        </w:rPr>
        <w:t>result</w:t>
      </w:r>
      <w:r w:rsidRPr="000F2A09">
        <w:rPr>
          <w:rStyle w:val="LiteralGray"/>
        </w:rPr>
        <w:t>}");</w:t>
      </w:r>
    </w:p>
    <w:p w14:paraId="1DB154C7" w14:textId="77777777" w:rsidR="00125134" w:rsidRPr="000F2A09" w:rsidRDefault="00125134" w:rsidP="00F043C6">
      <w:pPr>
        <w:pStyle w:val="Code"/>
        <w:rPr>
          <w:rStyle w:val="LiteralGray"/>
        </w:rPr>
      </w:pPr>
      <w:r w:rsidRPr="000F2A09">
        <w:rPr>
          <w:rStyle w:val="LiteralGray"/>
        </w:rPr>
        <w:t>}</w:t>
      </w:r>
    </w:p>
    <w:p w14:paraId="370E1A41" w14:textId="302C7185" w:rsidR="00125134" w:rsidRPr="00125134" w:rsidRDefault="00125134" w:rsidP="007554D1">
      <w:pPr>
        <w:pStyle w:val="CodeListingCaption"/>
        <w:rPr>
          <w:lang w:eastAsia="en-GB"/>
        </w:rPr>
      </w:pPr>
      <w:r w:rsidRPr="00125134">
        <w:t xml:space="preserve">The </w:t>
      </w:r>
      <w:r w:rsidRPr="00F043C6">
        <w:rPr>
          <w:rStyle w:val="Literal"/>
        </w:rPr>
        <w:t>largest</w:t>
      </w:r>
      <w:r w:rsidRPr="00125134">
        <w:rPr>
          <w:lang w:eastAsia="en-GB"/>
        </w:rPr>
        <w:t xml:space="preserve"> function using generic type parameters; this</w:t>
      </w:r>
      <w:r>
        <w:rPr>
          <w:lang w:eastAsia="en-GB"/>
        </w:rPr>
        <w:t xml:space="preserve"> </w:t>
      </w:r>
      <w:r w:rsidRPr="00125134">
        <w:rPr>
          <w:lang w:eastAsia="en-GB"/>
        </w:rPr>
        <w:t>doesn’t compile yet</w:t>
      </w:r>
    </w:p>
    <w:p w14:paraId="3311FFCA" w14:textId="77777777" w:rsidR="00125134" w:rsidRPr="00125134" w:rsidRDefault="00125134" w:rsidP="00F043C6">
      <w:pPr>
        <w:pStyle w:val="Body"/>
        <w:rPr>
          <w:lang w:eastAsia="en-GB"/>
        </w:rPr>
      </w:pPr>
      <w:r w:rsidRPr="00125134">
        <w:rPr>
          <w:lang w:eastAsia="en-GB"/>
        </w:rPr>
        <w:t>If we compile this code right now, we’ll get this error:</w:t>
      </w:r>
    </w:p>
    <w:p w14:paraId="548EA97F" w14:textId="685A3457" w:rsidR="00125134" w:rsidRPr="00F043C6" w:rsidRDefault="00125134" w:rsidP="00F043C6">
      <w:pPr>
        <w:pStyle w:val="Code"/>
      </w:pPr>
      <w:r w:rsidRPr="00F043C6">
        <w:t>error[E0369]: binary operation `&gt;` cannot be applied to type `</w:t>
      </w:r>
      <w:r w:rsidR="00302D31">
        <w:t>&amp;</w:t>
      </w:r>
      <w:r w:rsidRPr="00F043C6">
        <w:t>T`</w:t>
      </w:r>
    </w:p>
    <w:p w14:paraId="00094110" w14:textId="77777777" w:rsidR="00125134" w:rsidRPr="00F043C6" w:rsidRDefault="00125134" w:rsidP="00F043C6">
      <w:pPr>
        <w:pStyle w:val="Code"/>
      </w:pPr>
      <w:r w:rsidRPr="00F043C6">
        <w:t xml:space="preserve"> --&gt; src/main.rs:5:17</w:t>
      </w:r>
    </w:p>
    <w:p w14:paraId="7E11A0B5" w14:textId="77777777" w:rsidR="00125134" w:rsidRPr="00F043C6" w:rsidRDefault="00125134" w:rsidP="00F043C6">
      <w:pPr>
        <w:pStyle w:val="Code"/>
      </w:pPr>
      <w:r w:rsidRPr="00F043C6">
        <w:t xml:space="preserve">  |</w:t>
      </w:r>
    </w:p>
    <w:p w14:paraId="054F2BCE" w14:textId="77777777" w:rsidR="00125134" w:rsidRPr="00F043C6" w:rsidRDefault="00125134" w:rsidP="00F043C6">
      <w:pPr>
        <w:pStyle w:val="Code"/>
      </w:pPr>
      <w:r w:rsidRPr="00F043C6">
        <w:t>5 |         if item &gt; largest {</w:t>
      </w:r>
    </w:p>
    <w:p w14:paraId="49503C40" w14:textId="4F60F4F7" w:rsidR="00125134" w:rsidRPr="00F043C6" w:rsidRDefault="00125134" w:rsidP="00F043C6">
      <w:pPr>
        <w:pStyle w:val="Code"/>
      </w:pPr>
      <w:r w:rsidRPr="00F043C6">
        <w:t xml:space="preserve">  |            ---- ^ ------- </w:t>
      </w:r>
      <w:r w:rsidR="006D0C33">
        <w:t>&amp;</w:t>
      </w:r>
      <w:r w:rsidRPr="00F043C6">
        <w:t>T</w:t>
      </w:r>
    </w:p>
    <w:p w14:paraId="262448DB" w14:textId="77777777" w:rsidR="00125134" w:rsidRPr="00F043C6" w:rsidRDefault="00125134" w:rsidP="00F043C6">
      <w:pPr>
        <w:pStyle w:val="Code"/>
      </w:pPr>
      <w:r w:rsidRPr="00F043C6">
        <w:t xml:space="preserve">  |            |</w:t>
      </w:r>
    </w:p>
    <w:p w14:paraId="590BB8B9" w14:textId="1E9191BC" w:rsidR="00125134" w:rsidRPr="00F043C6" w:rsidRDefault="00125134" w:rsidP="00F043C6">
      <w:pPr>
        <w:pStyle w:val="Code"/>
      </w:pPr>
      <w:r w:rsidRPr="00F043C6">
        <w:t xml:space="preserve">  |            </w:t>
      </w:r>
      <w:r w:rsidR="006D0C33">
        <w:t>&amp;</w:t>
      </w:r>
      <w:r w:rsidRPr="00F043C6">
        <w:t>T</w:t>
      </w:r>
    </w:p>
    <w:p w14:paraId="31BA6FC5" w14:textId="77777777" w:rsidR="00125134" w:rsidRPr="00F043C6" w:rsidRDefault="00125134" w:rsidP="00F043C6">
      <w:pPr>
        <w:pStyle w:val="Code"/>
      </w:pPr>
      <w:r w:rsidRPr="00F043C6">
        <w:t xml:space="preserve">  |</w:t>
      </w:r>
    </w:p>
    <w:p w14:paraId="585E94E2" w14:textId="77777777" w:rsidR="00125134" w:rsidRPr="00F043C6" w:rsidRDefault="00125134" w:rsidP="00F043C6">
      <w:pPr>
        <w:pStyle w:val="Code"/>
      </w:pPr>
      <w:r w:rsidRPr="00F043C6">
        <w:t>help: consider restricting type parameter `T`</w:t>
      </w:r>
    </w:p>
    <w:p w14:paraId="3F828468" w14:textId="77777777" w:rsidR="00125134" w:rsidRPr="00F043C6" w:rsidRDefault="00125134" w:rsidP="00F043C6">
      <w:pPr>
        <w:pStyle w:val="Code"/>
      </w:pPr>
      <w:r w:rsidRPr="00F043C6">
        <w:t xml:space="preserve">  |</w:t>
      </w:r>
    </w:p>
    <w:p w14:paraId="0D1E6F9D" w14:textId="217F9A73" w:rsidR="00125134" w:rsidRPr="00F043C6" w:rsidRDefault="00125134" w:rsidP="00F043C6">
      <w:pPr>
        <w:pStyle w:val="Code"/>
      </w:pPr>
      <w:r w:rsidRPr="00F043C6">
        <w:t xml:space="preserve">1 | fn largest&lt;T: std::cmp::PartialOrd&gt;(list: &amp;[T]) -&gt; </w:t>
      </w:r>
      <w:r w:rsidR="006D0C33">
        <w:t>&amp;</w:t>
      </w:r>
      <w:r w:rsidRPr="00F043C6">
        <w:t>T {</w:t>
      </w:r>
    </w:p>
    <w:p w14:paraId="63AC87BD" w14:textId="340BBE27" w:rsidR="00125134" w:rsidRPr="00F043C6" w:rsidRDefault="00125134" w:rsidP="00F043C6">
      <w:pPr>
        <w:pStyle w:val="Code"/>
      </w:pPr>
      <w:r w:rsidRPr="00F043C6">
        <w:t xml:space="preserve">  |             </w:t>
      </w:r>
      <w:r w:rsidR="006D0C33">
        <w:t>++++++++++++++++++++++</w:t>
      </w:r>
    </w:p>
    <w:p w14:paraId="6CE05638" w14:textId="1B53E815" w:rsidR="00125134" w:rsidRPr="00125134" w:rsidRDefault="00913BB9" w:rsidP="00125134">
      <w:pPr>
        <w:pStyle w:val="Body"/>
        <w:rPr>
          <w:lang w:eastAsia="en-GB"/>
        </w:rPr>
      </w:pPr>
      <w:r>
        <w:rPr>
          <w:lang w:eastAsia="en-GB"/>
        </w:rPr>
        <w:fldChar w:fldCharType="begin"/>
      </w:r>
      <w:r>
        <w:instrText xml:space="preserve"> XE "PartialOrd trait</w:instrText>
      </w:r>
      <w:r w:rsidRPr="00B06597">
        <w:instrText xml:space="preserve"> startRange</w:instrText>
      </w:r>
      <w:r>
        <w:instrText xml:space="preserve">" </w:instrText>
      </w:r>
      <w:r>
        <w:rPr>
          <w:lang w:eastAsia="en-GB"/>
        </w:rPr>
        <w:fldChar w:fldCharType="end"/>
      </w:r>
      <w:r w:rsidR="00125134" w:rsidRPr="00125134">
        <w:t xml:space="preserve">The help text mentions </w:t>
      </w:r>
      <w:r w:rsidR="00125134" w:rsidRPr="00F043C6">
        <w:rPr>
          <w:rStyle w:val="Literal"/>
        </w:rPr>
        <w:t>std::cmp::PartialOrd</w:t>
      </w:r>
      <w:r w:rsidR="00125134" w:rsidRPr="00125134">
        <w:t xml:space="preserve">, which is a </w:t>
      </w:r>
      <w:r w:rsidR="00125134" w:rsidRPr="007D5516">
        <w:rPr>
          <w:rStyle w:val="Italic"/>
        </w:rPr>
        <w:t>trait</w:t>
      </w:r>
      <w:r w:rsidR="00125134" w:rsidRPr="00125134">
        <w:t xml:space="preserve">, and we’re going to talk about traits in the next section. For now, know that this error states that the body of </w:t>
      </w:r>
      <w:r w:rsidR="00125134" w:rsidRPr="00F043C6">
        <w:rPr>
          <w:rStyle w:val="Literal"/>
        </w:rPr>
        <w:t>largest</w:t>
      </w:r>
      <w:r w:rsidR="00125134" w:rsidRPr="00125134">
        <w:t xml:space="preserve"> won’t work for all possible types that </w:t>
      </w:r>
      <w:r w:rsidR="00125134" w:rsidRPr="00F043C6">
        <w:rPr>
          <w:rStyle w:val="Literal"/>
        </w:rPr>
        <w:t>T</w:t>
      </w:r>
      <w:r w:rsidR="00125134" w:rsidRPr="00125134">
        <w:t xml:space="preserve"> could be. Because we want to compare values of type </w:t>
      </w:r>
      <w:r w:rsidR="00125134" w:rsidRPr="00F043C6">
        <w:rPr>
          <w:rStyle w:val="Literal"/>
        </w:rPr>
        <w:t>T</w:t>
      </w:r>
      <w:r w:rsidR="00125134" w:rsidRPr="00125134">
        <w:t xml:space="preserve"> in the body, we can only use types whose values can be ordered. To enable comparisons, the standard library has the </w:t>
      </w:r>
      <w:r w:rsidR="00125134" w:rsidRPr="00F043C6">
        <w:rPr>
          <w:rStyle w:val="Literal"/>
        </w:rPr>
        <w:t>std::cmp::PartialOrd</w:t>
      </w:r>
      <w:r w:rsidR="00125134" w:rsidRPr="00125134">
        <w:t xml:space="preserve"> trait that you can implement on types (see </w:t>
      </w:r>
      <w:r w:rsidR="00125134" w:rsidRPr="000F2A09">
        <w:rPr>
          <w:rStyle w:val="Xref"/>
        </w:rPr>
        <w:t>Appendix C</w:t>
      </w:r>
      <w:r w:rsidR="00125134" w:rsidRPr="00125134">
        <w:t xml:space="preserve"> for more on this trait). By following the help text’s suggestion, we restrict the types valid for </w:t>
      </w:r>
      <w:r w:rsidR="00125134" w:rsidRPr="00F043C6">
        <w:rPr>
          <w:rStyle w:val="Literal"/>
        </w:rPr>
        <w:t>T</w:t>
      </w:r>
      <w:r w:rsidR="00125134" w:rsidRPr="00125134">
        <w:t xml:space="preserve"> to only those that implement </w:t>
      </w:r>
      <w:r w:rsidR="00125134" w:rsidRPr="00F043C6">
        <w:rPr>
          <w:rStyle w:val="Literal"/>
        </w:rPr>
        <w:t>PartialOrd</w:t>
      </w:r>
      <w:r w:rsidR="00125134" w:rsidRPr="00125134">
        <w:t xml:space="preserve"> and this example will compile, because the standard library implements </w:t>
      </w:r>
      <w:r w:rsidR="00125134" w:rsidRPr="00F043C6">
        <w:rPr>
          <w:rStyle w:val="Literal"/>
        </w:rPr>
        <w:t>PartialOrd</w:t>
      </w:r>
      <w:r w:rsidR="00125134" w:rsidRPr="00125134">
        <w:t xml:space="preserve"> on both </w:t>
      </w:r>
      <w:r w:rsidR="00125134" w:rsidRPr="00F043C6">
        <w:rPr>
          <w:rStyle w:val="Literal"/>
        </w:rPr>
        <w:t>i32</w:t>
      </w:r>
      <w:r w:rsidR="00125134" w:rsidRPr="00125134">
        <w:t xml:space="preserve"> and </w:t>
      </w:r>
      <w:r w:rsidR="00125134" w:rsidRPr="00F043C6">
        <w:rPr>
          <w:rStyle w:val="Literal"/>
        </w:rPr>
        <w:t>char</w:t>
      </w:r>
      <w:r w:rsidR="00125134" w:rsidRPr="00125134">
        <w:rPr>
          <w:lang w:eastAsia="en-GB"/>
        </w:rPr>
        <w:t>.</w:t>
      </w:r>
      <w:r>
        <w:rPr>
          <w:lang w:eastAsia="en-GB"/>
        </w:rPr>
        <w:fldChar w:fldCharType="begin"/>
      </w:r>
      <w:r>
        <w:instrText xml:space="preserve"> XE "PartialOrd trait</w:instrText>
      </w:r>
      <w:r w:rsidRPr="00B06597">
        <w:instrText xml:space="preserve"> </w:instrText>
      </w:r>
      <w:r>
        <w:instrText>end</w:instrText>
      </w:r>
      <w:r w:rsidRPr="00B06597">
        <w:instrText>Range</w:instrText>
      </w:r>
      <w:r>
        <w:instrText xml:space="preserve">" </w:instrText>
      </w:r>
      <w:r>
        <w:rPr>
          <w:lang w:eastAsia="en-GB"/>
        </w:rPr>
        <w:fldChar w:fldCharType="end"/>
      </w:r>
      <w:r w:rsidR="009A47F4">
        <w:rPr>
          <w:lang w:eastAsia="en-GB"/>
        </w:rPr>
        <w:fldChar w:fldCharType="begin"/>
      </w:r>
      <w:r w:rsidR="009A47F4">
        <w:instrText xml:space="preserve"> XE "</w:instrText>
      </w:r>
      <w:r w:rsidR="009A47F4" w:rsidRPr="00B06597">
        <w:instrText>generics</w:instrText>
      </w:r>
      <w:r w:rsidR="009A47F4">
        <w:instrText>:in function definitions</w:instrText>
      </w:r>
      <w:r w:rsidR="009A47F4" w:rsidRPr="00B06597">
        <w:instrText xml:space="preserve"> </w:instrText>
      </w:r>
      <w:r w:rsidR="009A47F4">
        <w:instrText>end</w:instrText>
      </w:r>
      <w:r w:rsidR="009A47F4" w:rsidRPr="00B06597">
        <w:instrText>Range</w:instrText>
      </w:r>
      <w:r w:rsidR="009A47F4">
        <w:instrText xml:space="preserve">" </w:instrText>
      </w:r>
      <w:r w:rsidR="009A47F4">
        <w:rPr>
          <w:lang w:eastAsia="en-GB"/>
        </w:rPr>
        <w:fldChar w:fldCharType="end"/>
      </w:r>
    </w:p>
    <w:bookmarkStart w:id="9" w:name="in-struct-definitions"/>
    <w:bookmarkStart w:id="10" w:name="_Toc106373937"/>
    <w:bookmarkEnd w:id="9"/>
    <w:p w14:paraId="601F378B" w14:textId="47C8708F" w:rsidR="00125134" w:rsidRPr="00125134" w:rsidRDefault="00C06859" w:rsidP="00F043C6">
      <w:pPr>
        <w:pStyle w:val="HeadB"/>
        <w:rPr>
          <w:lang w:eastAsia="en-GB"/>
        </w:rPr>
      </w:pPr>
      <w:r>
        <w:rPr>
          <w:lang w:eastAsia="en-GB"/>
        </w:rPr>
        <w:fldChar w:fldCharType="begin"/>
      </w:r>
      <w:r>
        <w:instrText xml:space="preserve"> XE "</w:instrText>
      </w:r>
      <w:r w:rsidRPr="00B06597">
        <w:instrText>generics</w:instrText>
      </w:r>
      <w:r>
        <w:instrText>:in struct definitions</w:instrText>
      </w:r>
      <w:r w:rsidRPr="00B06597">
        <w:instrText xml:space="preserve"> startRange</w:instrText>
      </w:r>
      <w:r>
        <w:instrText xml:space="preserve">" </w:instrText>
      </w:r>
      <w:r>
        <w:rPr>
          <w:lang w:eastAsia="en-GB"/>
        </w:rPr>
        <w:fldChar w:fldCharType="end"/>
      </w:r>
      <w:r w:rsidR="00125134" w:rsidRPr="00125134">
        <w:rPr>
          <w:lang w:eastAsia="en-GB"/>
        </w:rPr>
        <w:t>In Struct Definitions</w:t>
      </w:r>
      <w:bookmarkEnd w:id="10"/>
    </w:p>
    <w:p w14:paraId="28A2C450" w14:textId="3A299AFE" w:rsidR="00125134" w:rsidRPr="00125134" w:rsidRDefault="00125134" w:rsidP="00125134">
      <w:pPr>
        <w:pStyle w:val="Body"/>
        <w:rPr>
          <w:lang w:eastAsia="en-GB"/>
        </w:rPr>
      </w:pPr>
      <w:r w:rsidRPr="00125134">
        <w:t xml:space="preserve">We can also define structs to use a generic type parameter in one or more fields using the </w:t>
      </w:r>
      <w:r w:rsidRPr="00F043C6">
        <w:rPr>
          <w:rStyle w:val="Literal"/>
        </w:rPr>
        <w:t>&lt;&gt;</w:t>
      </w:r>
      <w:r w:rsidRPr="00125134">
        <w:t xml:space="preserve"> syntax. Listing 10-6 defines a </w:t>
      </w:r>
      <w:r w:rsidRPr="00F043C6">
        <w:rPr>
          <w:rStyle w:val="Literal"/>
        </w:rPr>
        <w:t>Point&lt;T&gt;</w:t>
      </w:r>
      <w:r w:rsidRPr="00125134">
        <w:t xml:space="preserve"> struct to hold </w:t>
      </w:r>
      <w:r w:rsidRPr="00F043C6">
        <w:rPr>
          <w:rStyle w:val="Literal"/>
        </w:rPr>
        <w:t>x</w:t>
      </w:r>
      <w:r w:rsidRPr="00125134">
        <w:t xml:space="preserve"> and </w:t>
      </w:r>
      <w:r w:rsidRPr="00F043C6">
        <w:rPr>
          <w:rStyle w:val="Literal"/>
        </w:rPr>
        <w:t>y</w:t>
      </w:r>
      <w:r w:rsidRPr="00125134">
        <w:rPr>
          <w:lang w:eastAsia="en-GB"/>
        </w:rPr>
        <w:t xml:space="preserve"> coordinate values of any type.</w:t>
      </w:r>
    </w:p>
    <w:p w14:paraId="0751EB5C" w14:textId="736785C2" w:rsidR="00125134" w:rsidRPr="00125134" w:rsidRDefault="00125134" w:rsidP="007554D1">
      <w:pPr>
        <w:pStyle w:val="CodeLabel"/>
        <w:rPr>
          <w:lang w:eastAsia="en-GB"/>
        </w:rPr>
      </w:pPr>
      <w:r w:rsidRPr="00125134">
        <w:rPr>
          <w:lang w:eastAsia="en-GB"/>
        </w:rPr>
        <w:t>src/main.rs</w:t>
      </w:r>
    </w:p>
    <w:p w14:paraId="6CBEE809" w14:textId="280F32D7" w:rsidR="00125134" w:rsidRPr="00F043C6" w:rsidRDefault="00254FC7" w:rsidP="000F2A09">
      <w:pPr>
        <w:pStyle w:val="CodeAnnotated"/>
      </w:pPr>
      <w:r w:rsidRPr="000F2A09">
        <w:rPr>
          <w:rStyle w:val="CodeAnnotation"/>
        </w:rPr>
        <w:t>1</w:t>
      </w:r>
      <w:r>
        <w:t xml:space="preserve"> </w:t>
      </w:r>
      <w:r w:rsidR="00125134" w:rsidRPr="00F043C6">
        <w:t>struct Point&lt;T&gt; {</w:t>
      </w:r>
    </w:p>
    <w:p w14:paraId="72D88346" w14:textId="65836207" w:rsidR="00125134" w:rsidRPr="00F043C6" w:rsidRDefault="00254FC7" w:rsidP="00F043C6">
      <w:pPr>
        <w:pStyle w:val="Code"/>
      </w:pPr>
      <w:r w:rsidRPr="00F043C6">
        <w:t xml:space="preserve">  </w:t>
      </w:r>
      <w:r w:rsidRPr="000F2A09">
        <w:rPr>
          <w:rStyle w:val="CodeAnnotation"/>
        </w:rPr>
        <w:t>2</w:t>
      </w:r>
      <w:r w:rsidRPr="00F043C6">
        <w:t xml:space="preserve"> </w:t>
      </w:r>
      <w:r w:rsidR="00125134" w:rsidRPr="00F043C6">
        <w:t>x: T,</w:t>
      </w:r>
    </w:p>
    <w:p w14:paraId="773104BF" w14:textId="7C549ECD" w:rsidR="00125134" w:rsidRPr="00F043C6" w:rsidRDefault="00254FC7" w:rsidP="00F043C6">
      <w:pPr>
        <w:pStyle w:val="Code"/>
      </w:pPr>
      <w:r w:rsidRPr="00F043C6">
        <w:t xml:space="preserve">  </w:t>
      </w:r>
      <w:r w:rsidRPr="000F2A09">
        <w:rPr>
          <w:rStyle w:val="CodeAnnotation"/>
        </w:rPr>
        <w:t>3</w:t>
      </w:r>
      <w:r w:rsidRPr="00F043C6">
        <w:t xml:space="preserve"> </w:t>
      </w:r>
      <w:r w:rsidR="00125134" w:rsidRPr="00F043C6">
        <w:t>y: T,</w:t>
      </w:r>
    </w:p>
    <w:p w14:paraId="2E8FF804" w14:textId="77777777" w:rsidR="00125134" w:rsidRPr="00F043C6" w:rsidRDefault="00125134" w:rsidP="00F043C6">
      <w:pPr>
        <w:pStyle w:val="Code"/>
      </w:pPr>
      <w:r w:rsidRPr="00F043C6">
        <w:t>}</w:t>
      </w:r>
    </w:p>
    <w:p w14:paraId="642A8931" w14:textId="77777777" w:rsidR="00125134" w:rsidRPr="00F043C6" w:rsidRDefault="00125134" w:rsidP="00F043C6">
      <w:pPr>
        <w:pStyle w:val="Code"/>
      </w:pPr>
    </w:p>
    <w:p w14:paraId="4EDE118A" w14:textId="77777777" w:rsidR="00125134" w:rsidRPr="00F043C6" w:rsidRDefault="00125134" w:rsidP="00F043C6">
      <w:pPr>
        <w:pStyle w:val="Code"/>
      </w:pPr>
      <w:r w:rsidRPr="00F043C6">
        <w:t>fn main() {</w:t>
      </w:r>
    </w:p>
    <w:p w14:paraId="3853B4D3" w14:textId="77777777" w:rsidR="00125134" w:rsidRPr="00F043C6" w:rsidRDefault="00125134" w:rsidP="00F043C6">
      <w:pPr>
        <w:pStyle w:val="Code"/>
      </w:pPr>
      <w:r w:rsidRPr="00F043C6">
        <w:t xml:space="preserve">    let integer = Point { x: 5, y: 10 };</w:t>
      </w:r>
    </w:p>
    <w:p w14:paraId="7E4CC662" w14:textId="77777777" w:rsidR="00125134" w:rsidRPr="00F043C6" w:rsidRDefault="00125134" w:rsidP="00F043C6">
      <w:pPr>
        <w:pStyle w:val="Code"/>
      </w:pPr>
      <w:r w:rsidRPr="00F043C6">
        <w:t xml:space="preserve">    let float = Point { x: 1.0, y: 4.0 };</w:t>
      </w:r>
    </w:p>
    <w:p w14:paraId="6263A598" w14:textId="77777777" w:rsidR="00125134" w:rsidRPr="00F043C6" w:rsidRDefault="00125134" w:rsidP="00F043C6">
      <w:pPr>
        <w:pStyle w:val="Code"/>
      </w:pPr>
      <w:r w:rsidRPr="00F043C6">
        <w:lastRenderedPageBreak/>
        <w:t>}</w:t>
      </w:r>
    </w:p>
    <w:p w14:paraId="23D4AC23" w14:textId="4979FF86" w:rsidR="00125134" w:rsidRPr="00125134" w:rsidRDefault="00125134" w:rsidP="007554D1">
      <w:pPr>
        <w:pStyle w:val="CodeListingCaption"/>
        <w:rPr>
          <w:lang w:eastAsia="en-GB"/>
        </w:rPr>
      </w:pPr>
      <w:r w:rsidRPr="00125134">
        <w:t xml:space="preserve">A </w:t>
      </w:r>
      <w:r w:rsidRPr="00F043C6">
        <w:rPr>
          <w:rStyle w:val="Literal"/>
        </w:rPr>
        <w:t>Point&lt;T&gt;</w:t>
      </w:r>
      <w:r w:rsidRPr="00125134">
        <w:t xml:space="preserve"> struct that holds </w:t>
      </w:r>
      <w:r w:rsidRPr="00F043C6">
        <w:rPr>
          <w:rStyle w:val="Literal"/>
        </w:rPr>
        <w:t>x</w:t>
      </w:r>
      <w:r w:rsidRPr="00125134">
        <w:t xml:space="preserve"> </w:t>
      </w:r>
      <w:r w:rsidRPr="007554D1">
        <w:t>and</w:t>
      </w:r>
      <w:r w:rsidRPr="00125134">
        <w:t xml:space="preserve"> </w:t>
      </w:r>
      <w:r w:rsidRPr="00F043C6">
        <w:rPr>
          <w:rStyle w:val="Literal"/>
        </w:rPr>
        <w:t>y</w:t>
      </w:r>
      <w:r w:rsidRPr="00125134">
        <w:t xml:space="preserve"> values of type </w:t>
      </w:r>
      <w:r w:rsidRPr="00F043C6">
        <w:rPr>
          <w:rStyle w:val="Literal"/>
        </w:rPr>
        <w:t>T</w:t>
      </w:r>
    </w:p>
    <w:p w14:paraId="30DC6E1E" w14:textId="555D0CC4" w:rsidR="00125134" w:rsidRPr="00125134" w:rsidRDefault="00125134" w:rsidP="00F043C6">
      <w:pPr>
        <w:pStyle w:val="Body"/>
        <w:rPr>
          <w:lang w:eastAsia="en-GB"/>
        </w:rPr>
      </w:pPr>
      <w:r w:rsidRPr="00125134">
        <w:rPr>
          <w:lang w:eastAsia="en-GB"/>
        </w:rPr>
        <w:t>The syntax for using generics in struct definitions is similar to that used in</w:t>
      </w:r>
      <w:r>
        <w:rPr>
          <w:lang w:eastAsia="en-GB"/>
        </w:rPr>
        <w:t xml:space="preserve"> </w:t>
      </w:r>
      <w:r w:rsidRPr="00125134">
        <w:rPr>
          <w:lang w:eastAsia="en-GB"/>
        </w:rPr>
        <w:t>function definitions. First we declare the name of the type parameter inside</w:t>
      </w:r>
      <w:r>
        <w:rPr>
          <w:lang w:eastAsia="en-GB"/>
        </w:rPr>
        <w:t xml:space="preserve"> </w:t>
      </w:r>
      <w:r w:rsidRPr="00125134">
        <w:rPr>
          <w:lang w:eastAsia="en-GB"/>
        </w:rPr>
        <w:t>angle brackets just after the name of the struct</w:t>
      </w:r>
      <w:r w:rsidR="002D2B97">
        <w:rPr>
          <w:lang w:eastAsia="en-GB"/>
        </w:rPr>
        <w:t xml:space="preserve"> </w:t>
      </w:r>
      <w:r w:rsidR="002D2B97" w:rsidRPr="000F2A09">
        <w:rPr>
          <w:rStyle w:val="CodeAnnotation"/>
        </w:rPr>
        <w:t>1</w:t>
      </w:r>
      <w:r w:rsidRPr="00125134">
        <w:rPr>
          <w:lang w:eastAsia="en-GB"/>
        </w:rPr>
        <w:t>. Then we use the generic type</w:t>
      </w:r>
      <w:r>
        <w:rPr>
          <w:lang w:eastAsia="en-GB"/>
        </w:rPr>
        <w:t xml:space="preserve"> </w:t>
      </w:r>
      <w:r w:rsidRPr="00125134">
        <w:rPr>
          <w:lang w:eastAsia="en-GB"/>
        </w:rPr>
        <w:t>in the struct definition where we would otherwise specify concrete data types</w:t>
      </w:r>
      <w:r w:rsidR="002D2B97">
        <w:rPr>
          <w:lang w:eastAsia="en-GB"/>
        </w:rPr>
        <w:t xml:space="preserve"> </w:t>
      </w:r>
      <w:r w:rsidR="002D2B97" w:rsidRPr="000F2A09">
        <w:rPr>
          <w:rStyle w:val="CodeAnnotation"/>
        </w:rPr>
        <w:t>23</w:t>
      </w:r>
      <w:r w:rsidRPr="00125134">
        <w:rPr>
          <w:lang w:eastAsia="en-GB"/>
        </w:rPr>
        <w:t>.</w:t>
      </w:r>
    </w:p>
    <w:p w14:paraId="13793F9B" w14:textId="09842DA9" w:rsidR="00125134" w:rsidRPr="00125134" w:rsidRDefault="00125134" w:rsidP="00125134">
      <w:pPr>
        <w:pStyle w:val="Body"/>
        <w:rPr>
          <w:lang w:eastAsia="en-GB"/>
        </w:rPr>
      </w:pPr>
      <w:r w:rsidRPr="00125134">
        <w:t xml:space="preserve">Note that because we’ve used only one generic type to define </w:t>
      </w:r>
      <w:r w:rsidRPr="00F043C6">
        <w:rPr>
          <w:rStyle w:val="Literal"/>
        </w:rPr>
        <w:t>Point&lt;T&gt;</w:t>
      </w:r>
      <w:r w:rsidRPr="00125134">
        <w:t xml:space="preserve">, this definition says that the </w:t>
      </w:r>
      <w:r w:rsidRPr="00F043C6">
        <w:rPr>
          <w:rStyle w:val="Literal"/>
        </w:rPr>
        <w:t>Point&lt;T&gt;</w:t>
      </w:r>
      <w:r w:rsidRPr="00125134">
        <w:t xml:space="preserve"> struct is generic over some type </w:t>
      </w:r>
      <w:r w:rsidRPr="00F043C6">
        <w:rPr>
          <w:rStyle w:val="Literal"/>
        </w:rPr>
        <w:t>T</w:t>
      </w:r>
      <w:r w:rsidRPr="00125134">
        <w:t xml:space="preserve">, and the fields </w:t>
      </w:r>
      <w:r w:rsidRPr="00F043C6">
        <w:rPr>
          <w:rStyle w:val="Literal"/>
        </w:rPr>
        <w:t>x</w:t>
      </w:r>
      <w:r w:rsidRPr="00125134">
        <w:t xml:space="preserve"> and </w:t>
      </w:r>
      <w:r w:rsidRPr="00F043C6">
        <w:rPr>
          <w:rStyle w:val="Literal"/>
        </w:rPr>
        <w:t>y</w:t>
      </w:r>
      <w:r w:rsidRPr="00125134">
        <w:t xml:space="preserve"> are </w:t>
      </w:r>
      <w:r w:rsidRPr="007D5516">
        <w:rPr>
          <w:rStyle w:val="Italic"/>
        </w:rPr>
        <w:t>both</w:t>
      </w:r>
      <w:r w:rsidRPr="00125134">
        <w:t xml:space="preserve"> that same type, whatever that type may be. If we create an instance of a </w:t>
      </w:r>
      <w:r w:rsidRPr="00F043C6">
        <w:rPr>
          <w:rStyle w:val="Literal"/>
        </w:rPr>
        <w:t>Point&lt;T&gt;</w:t>
      </w:r>
      <w:r w:rsidRPr="00125134">
        <w:rPr>
          <w:lang w:eastAsia="en-GB"/>
        </w:rPr>
        <w:t xml:space="preserve"> that has values of different types, as in</w:t>
      </w:r>
      <w:r>
        <w:rPr>
          <w:lang w:eastAsia="en-GB"/>
        </w:rPr>
        <w:t xml:space="preserve"> </w:t>
      </w:r>
      <w:r w:rsidRPr="00125134">
        <w:rPr>
          <w:lang w:eastAsia="en-GB"/>
        </w:rPr>
        <w:t>Listing 10-7, our code won’t compile.</w:t>
      </w:r>
    </w:p>
    <w:p w14:paraId="2D89D475" w14:textId="6DBFA36D" w:rsidR="00125134" w:rsidRPr="00125134" w:rsidRDefault="00125134" w:rsidP="007554D1">
      <w:pPr>
        <w:pStyle w:val="CodeLabel"/>
        <w:rPr>
          <w:lang w:eastAsia="en-GB"/>
        </w:rPr>
      </w:pPr>
      <w:r w:rsidRPr="00125134">
        <w:rPr>
          <w:lang w:eastAsia="en-GB"/>
        </w:rPr>
        <w:t>src/main.rs</w:t>
      </w:r>
    </w:p>
    <w:p w14:paraId="1BA85A5B" w14:textId="77777777" w:rsidR="00125134" w:rsidRPr="000F2A09" w:rsidRDefault="00125134" w:rsidP="00F043C6">
      <w:pPr>
        <w:pStyle w:val="Code"/>
        <w:rPr>
          <w:rStyle w:val="LiteralGray"/>
        </w:rPr>
      </w:pPr>
      <w:r w:rsidRPr="000F2A09">
        <w:rPr>
          <w:rStyle w:val="LiteralGray"/>
        </w:rPr>
        <w:t>struct Point&lt;T&gt; {</w:t>
      </w:r>
    </w:p>
    <w:p w14:paraId="249F2456" w14:textId="77777777" w:rsidR="00125134" w:rsidRPr="000F2A09" w:rsidRDefault="00125134" w:rsidP="00F043C6">
      <w:pPr>
        <w:pStyle w:val="Code"/>
        <w:rPr>
          <w:rStyle w:val="LiteralGray"/>
        </w:rPr>
      </w:pPr>
      <w:r w:rsidRPr="000F2A09">
        <w:rPr>
          <w:rStyle w:val="LiteralGray"/>
        </w:rPr>
        <w:t xml:space="preserve">    x: T,</w:t>
      </w:r>
    </w:p>
    <w:p w14:paraId="0841B177" w14:textId="77777777" w:rsidR="00125134" w:rsidRPr="000F2A09" w:rsidRDefault="00125134" w:rsidP="00F043C6">
      <w:pPr>
        <w:pStyle w:val="Code"/>
        <w:rPr>
          <w:rStyle w:val="LiteralGray"/>
        </w:rPr>
      </w:pPr>
      <w:r w:rsidRPr="000F2A09">
        <w:rPr>
          <w:rStyle w:val="LiteralGray"/>
        </w:rPr>
        <w:t xml:space="preserve">    y: T,</w:t>
      </w:r>
    </w:p>
    <w:p w14:paraId="5B41DAE0" w14:textId="77777777" w:rsidR="00125134" w:rsidRPr="000F2A09" w:rsidRDefault="00125134" w:rsidP="00F043C6">
      <w:pPr>
        <w:pStyle w:val="Code"/>
        <w:rPr>
          <w:rStyle w:val="LiteralGray"/>
        </w:rPr>
      </w:pPr>
      <w:r w:rsidRPr="000F2A09">
        <w:rPr>
          <w:rStyle w:val="LiteralGray"/>
        </w:rPr>
        <w:t>}</w:t>
      </w:r>
    </w:p>
    <w:p w14:paraId="0876A982" w14:textId="77777777" w:rsidR="00125134" w:rsidRPr="000F2A09" w:rsidRDefault="00125134" w:rsidP="00F043C6">
      <w:pPr>
        <w:pStyle w:val="Code"/>
        <w:rPr>
          <w:rStyle w:val="LiteralGray"/>
        </w:rPr>
      </w:pPr>
    </w:p>
    <w:p w14:paraId="4B518371" w14:textId="77777777" w:rsidR="00125134" w:rsidRPr="000F2A09" w:rsidRDefault="00125134" w:rsidP="00F043C6">
      <w:pPr>
        <w:pStyle w:val="Code"/>
        <w:rPr>
          <w:rStyle w:val="LiteralGray"/>
        </w:rPr>
      </w:pPr>
      <w:r w:rsidRPr="000F2A09">
        <w:rPr>
          <w:rStyle w:val="LiteralGray"/>
        </w:rPr>
        <w:t>fn main() {</w:t>
      </w:r>
    </w:p>
    <w:p w14:paraId="112C6E21" w14:textId="77777777" w:rsidR="00125134" w:rsidRPr="00F043C6" w:rsidRDefault="00125134" w:rsidP="00F043C6">
      <w:pPr>
        <w:pStyle w:val="Code"/>
      </w:pPr>
      <w:r w:rsidRPr="00F043C6">
        <w:t xml:space="preserve">    let wont_work = Point { x: 5, y: 4.0 };</w:t>
      </w:r>
    </w:p>
    <w:p w14:paraId="7089A6ED" w14:textId="77777777" w:rsidR="00125134" w:rsidRPr="000F2A09" w:rsidRDefault="00125134" w:rsidP="00F043C6">
      <w:pPr>
        <w:pStyle w:val="Code"/>
        <w:rPr>
          <w:rStyle w:val="LiteralGray"/>
        </w:rPr>
      </w:pPr>
      <w:r w:rsidRPr="000F2A09">
        <w:rPr>
          <w:rStyle w:val="LiteralGray"/>
        </w:rPr>
        <w:t>}</w:t>
      </w:r>
    </w:p>
    <w:p w14:paraId="6BD5C21D" w14:textId="29063A77" w:rsidR="00125134" w:rsidRPr="00125134" w:rsidRDefault="00125134" w:rsidP="007554D1">
      <w:pPr>
        <w:pStyle w:val="CodeListingCaption"/>
        <w:rPr>
          <w:lang w:eastAsia="en-GB"/>
        </w:rPr>
      </w:pPr>
      <w:r w:rsidRPr="00125134">
        <w:t xml:space="preserve">The fields </w:t>
      </w:r>
      <w:r w:rsidRPr="00F043C6">
        <w:rPr>
          <w:rStyle w:val="Literal"/>
        </w:rPr>
        <w:t>x</w:t>
      </w:r>
      <w:r w:rsidRPr="00125134">
        <w:t xml:space="preserve"> and </w:t>
      </w:r>
      <w:r w:rsidRPr="00F043C6">
        <w:rPr>
          <w:rStyle w:val="Literal"/>
        </w:rPr>
        <w:t>y</w:t>
      </w:r>
      <w:r w:rsidRPr="00125134">
        <w:t xml:space="preserve"> must be the same type because both have the same generic data type </w:t>
      </w:r>
      <w:r w:rsidRPr="00F043C6">
        <w:rPr>
          <w:rStyle w:val="Literal"/>
        </w:rPr>
        <w:t>T</w:t>
      </w:r>
      <w:r w:rsidRPr="00125134">
        <w:rPr>
          <w:lang w:eastAsia="en-GB"/>
        </w:rPr>
        <w:t>.</w:t>
      </w:r>
    </w:p>
    <w:p w14:paraId="0284C1A8" w14:textId="52A47C43" w:rsidR="00125134" w:rsidRPr="00125134" w:rsidRDefault="00125134" w:rsidP="00125134">
      <w:pPr>
        <w:pStyle w:val="Body"/>
        <w:rPr>
          <w:lang w:eastAsia="en-GB"/>
        </w:rPr>
      </w:pPr>
      <w:r w:rsidRPr="00125134">
        <w:rPr>
          <w:lang w:eastAsia="en-GB"/>
        </w:rPr>
        <w:t xml:space="preserve">In this example, when we assign the integer value </w:t>
      </w:r>
      <w:r w:rsidRPr="008B527A">
        <w:rPr>
          <w:rStyle w:val="Literal"/>
        </w:rPr>
        <w:t>5</w:t>
      </w:r>
      <w:r w:rsidRPr="00125134">
        <w:rPr>
          <w:lang w:eastAsia="en-GB"/>
        </w:rPr>
        <w:t xml:space="preserve"> to </w:t>
      </w:r>
      <w:r w:rsidRPr="00F043C6">
        <w:rPr>
          <w:rStyle w:val="Literal"/>
        </w:rPr>
        <w:t>x</w:t>
      </w:r>
      <w:r w:rsidRPr="00125134">
        <w:t xml:space="preserve">, we let the compiler know that the generic type </w:t>
      </w:r>
      <w:r w:rsidRPr="00F043C6">
        <w:rPr>
          <w:rStyle w:val="Literal"/>
        </w:rPr>
        <w:t>T</w:t>
      </w:r>
      <w:r w:rsidRPr="00125134">
        <w:t xml:space="preserve"> will be an integer for this instance of </w:t>
      </w:r>
      <w:r w:rsidRPr="00F043C6">
        <w:rPr>
          <w:rStyle w:val="Literal"/>
        </w:rPr>
        <w:t>Point&lt;T&gt;</w:t>
      </w:r>
      <w:r w:rsidRPr="00125134">
        <w:t xml:space="preserve">. Then when we specify </w:t>
      </w:r>
      <w:r w:rsidRPr="008B527A">
        <w:rPr>
          <w:rStyle w:val="Literal"/>
        </w:rPr>
        <w:t>4.0</w:t>
      </w:r>
      <w:r w:rsidRPr="00125134">
        <w:t xml:space="preserve"> for </w:t>
      </w:r>
      <w:r w:rsidRPr="00F043C6">
        <w:rPr>
          <w:rStyle w:val="Literal"/>
        </w:rPr>
        <w:t>y</w:t>
      </w:r>
      <w:r w:rsidRPr="00125134">
        <w:t xml:space="preserve">, which we’ve defined to have the same type as </w:t>
      </w:r>
      <w:r w:rsidRPr="00F043C6">
        <w:rPr>
          <w:rStyle w:val="Literal"/>
        </w:rPr>
        <w:t>x</w:t>
      </w:r>
      <w:r w:rsidRPr="00125134">
        <w:rPr>
          <w:lang w:eastAsia="en-GB"/>
        </w:rPr>
        <w:t>, we’ll get a type mismatch error like this:</w:t>
      </w:r>
    </w:p>
    <w:p w14:paraId="15031D13" w14:textId="77777777" w:rsidR="00125134" w:rsidRPr="00F043C6" w:rsidRDefault="00125134" w:rsidP="007554D1">
      <w:pPr>
        <w:pStyle w:val="CodeWide"/>
      </w:pPr>
      <w:r w:rsidRPr="00F043C6">
        <w:t>error[E0308]: mismatched types</w:t>
      </w:r>
    </w:p>
    <w:p w14:paraId="337F13F5" w14:textId="77777777" w:rsidR="00125134" w:rsidRPr="00F043C6" w:rsidRDefault="00125134" w:rsidP="007554D1">
      <w:pPr>
        <w:pStyle w:val="CodeWide"/>
      </w:pPr>
      <w:r w:rsidRPr="00F043C6">
        <w:t xml:space="preserve"> --&gt; src/main.rs:7:38</w:t>
      </w:r>
    </w:p>
    <w:p w14:paraId="2D2D5E5E" w14:textId="77777777" w:rsidR="00125134" w:rsidRPr="00F043C6" w:rsidRDefault="00125134" w:rsidP="007554D1">
      <w:pPr>
        <w:pStyle w:val="CodeWide"/>
      </w:pPr>
      <w:r w:rsidRPr="00F043C6">
        <w:t xml:space="preserve">  |</w:t>
      </w:r>
    </w:p>
    <w:p w14:paraId="408A171D" w14:textId="77777777" w:rsidR="00125134" w:rsidRPr="00F043C6" w:rsidRDefault="00125134" w:rsidP="007554D1">
      <w:pPr>
        <w:pStyle w:val="CodeWide"/>
      </w:pPr>
      <w:r w:rsidRPr="00F043C6">
        <w:t>7 |     let wont_work = Point { x: 5, y: 4.0 };</w:t>
      </w:r>
    </w:p>
    <w:p w14:paraId="068FAA69" w14:textId="77777777" w:rsidR="00BE2DF9" w:rsidRDefault="00125134" w:rsidP="007554D1">
      <w:pPr>
        <w:pStyle w:val="CodeWide"/>
      </w:pPr>
      <w:r w:rsidRPr="00F043C6">
        <w:t xml:space="preserve">  |                                      ^^^ expected integer, found floating-</w:t>
      </w:r>
    </w:p>
    <w:p w14:paraId="0CA57AA5" w14:textId="6C5EA93E" w:rsidR="00125134" w:rsidRPr="00F043C6" w:rsidRDefault="00125134" w:rsidP="007554D1">
      <w:pPr>
        <w:pStyle w:val="CodeWide"/>
      </w:pPr>
      <w:r w:rsidRPr="00F043C6">
        <w:t>point number</w:t>
      </w:r>
    </w:p>
    <w:p w14:paraId="435ECDE1" w14:textId="22A28B27" w:rsidR="00125134" w:rsidRPr="00125134" w:rsidRDefault="00125134" w:rsidP="00125134">
      <w:pPr>
        <w:pStyle w:val="Body"/>
        <w:rPr>
          <w:lang w:eastAsia="en-GB"/>
        </w:rPr>
      </w:pPr>
      <w:r w:rsidRPr="00125134">
        <w:t xml:space="preserve">To define a </w:t>
      </w:r>
      <w:r w:rsidRPr="00F043C6">
        <w:rPr>
          <w:rStyle w:val="Literal"/>
        </w:rPr>
        <w:t>Point</w:t>
      </w:r>
      <w:r w:rsidRPr="00125134">
        <w:t xml:space="preserve"> struct where </w:t>
      </w:r>
      <w:r w:rsidRPr="00F043C6">
        <w:rPr>
          <w:rStyle w:val="Literal"/>
        </w:rPr>
        <w:t>x</w:t>
      </w:r>
      <w:r w:rsidRPr="00125134">
        <w:t xml:space="preserve"> and </w:t>
      </w:r>
      <w:r w:rsidRPr="00F043C6">
        <w:rPr>
          <w:rStyle w:val="Literal"/>
        </w:rPr>
        <w:t>y</w:t>
      </w:r>
      <w:r w:rsidRPr="00125134">
        <w:t xml:space="preserve"> are both generics but could have different types, we can use multiple generic type parameters. For example, in Listing 10-8, we change the definition of </w:t>
      </w:r>
      <w:r w:rsidRPr="00F043C6">
        <w:rPr>
          <w:rStyle w:val="Literal"/>
        </w:rPr>
        <w:t>Point</w:t>
      </w:r>
      <w:r w:rsidRPr="00125134">
        <w:t xml:space="preserve"> to be generic over types </w:t>
      </w:r>
      <w:r w:rsidRPr="00F043C6">
        <w:rPr>
          <w:rStyle w:val="Literal"/>
        </w:rPr>
        <w:t>T</w:t>
      </w:r>
      <w:r w:rsidRPr="00125134">
        <w:t xml:space="preserve"> and </w:t>
      </w:r>
      <w:r w:rsidRPr="00F043C6">
        <w:rPr>
          <w:rStyle w:val="Literal"/>
        </w:rPr>
        <w:t>U</w:t>
      </w:r>
      <w:r w:rsidRPr="00125134">
        <w:t xml:space="preserve"> where </w:t>
      </w:r>
      <w:r w:rsidRPr="00F043C6">
        <w:rPr>
          <w:rStyle w:val="Literal"/>
        </w:rPr>
        <w:t>x</w:t>
      </w:r>
      <w:r w:rsidRPr="00125134">
        <w:t xml:space="preserve"> is of type </w:t>
      </w:r>
      <w:r w:rsidRPr="00F043C6">
        <w:rPr>
          <w:rStyle w:val="Literal"/>
        </w:rPr>
        <w:t>T</w:t>
      </w:r>
      <w:r w:rsidRPr="00125134">
        <w:t xml:space="preserve"> and </w:t>
      </w:r>
      <w:r w:rsidRPr="00F043C6">
        <w:rPr>
          <w:rStyle w:val="Literal"/>
        </w:rPr>
        <w:t>y</w:t>
      </w:r>
      <w:r w:rsidRPr="00125134">
        <w:t xml:space="preserve"> is of type </w:t>
      </w:r>
      <w:r w:rsidRPr="00F043C6">
        <w:rPr>
          <w:rStyle w:val="Literal"/>
        </w:rPr>
        <w:t>U</w:t>
      </w:r>
      <w:r w:rsidRPr="00125134">
        <w:rPr>
          <w:lang w:eastAsia="en-GB"/>
        </w:rPr>
        <w:t>.</w:t>
      </w:r>
    </w:p>
    <w:p w14:paraId="270D0496" w14:textId="6BED7FD6" w:rsidR="00125134" w:rsidRPr="00125134" w:rsidRDefault="00125134" w:rsidP="007554D1">
      <w:pPr>
        <w:pStyle w:val="CodeLabel"/>
        <w:rPr>
          <w:lang w:eastAsia="en-GB"/>
        </w:rPr>
      </w:pPr>
      <w:r w:rsidRPr="00125134">
        <w:rPr>
          <w:lang w:eastAsia="en-GB"/>
        </w:rPr>
        <w:t>src/main.rs</w:t>
      </w:r>
    </w:p>
    <w:p w14:paraId="3975ABC9" w14:textId="77777777" w:rsidR="00125134" w:rsidRPr="00F043C6" w:rsidRDefault="00125134" w:rsidP="00F043C6">
      <w:pPr>
        <w:pStyle w:val="Code"/>
      </w:pPr>
      <w:r w:rsidRPr="00F043C6">
        <w:t>struct Point&lt;T, U&gt; {</w:t>
      </w:r>
    </w:p>
    <w:p w14:paraId="724C07D2" w14:textId="77777777" w:rsidR="00125134" w:rsidRPr="00F043C6" w:rsidRDefault="00125134" w:rsidP="00F043C6">
      <w:pPr>
        <w:pStyle w:val="Code"/>
      </w:pPr>
      <w:r w:rsidRPr="00F043C6">
        <w:t xml:space="preserve">    x: T,</w:t>
      </w:r>
    </w:p>
    <w:p w14:paraId="69D50044" w14:textId="77777777" w:rsidR="00125134" w:rsidRPr="00F043C6" w:rsidRDefault="00125134" w:rsidP="00F043C6">
      <w:pPr>
        <w:pStyle w:val="Code"/>
      </w:pPr>
      <w:r w:rsidRPr="00F043C6">
        <w:t xml:space="preserve">    y: U,</w:t>
      </w:r>
    </w:p>
    <w:p w14:paraId="2B783002" w14:textId="77777777" w:rsidR="00125134" w:rsidRPr="00F043C6" w:rsidRDefault="00125134" w:rsidP="00F043C6">
      <w:pPr>
        <w:pStyle w:val="Code"/>
      </w:pPr>
      <w:r w:rsidRPr="00F043C6">
        <w:t>}</w:t>
      </w:r>
    </w:p>
    <w:p w14:paraId="3CD68781" w14:textId="77777777" w:rsidR="00125134" w:rsidRPr="00F043C6" w:rsidRDefault="00125134" w:rsidP="00F043C6">
      <w:pPr>
        <w:pStyle w:val="Code"/>
      </w:pPr>
    </w:p>
    <w:p w14:paraId="0D194458" w14:textId="77777777" w:rsidR="00125134" w:rsidRPr="00F043C6" w:rsidRDefault="00125134" w:rsidP="00F043C6">
      <w:pPr>
        <w:pStyle w:val="Code"/>
      </w:pPr>
      <w:r w:rsidRPr="00F043C6">
        <w:t>fn main() {</w:t>
      </w:r>
    </w:p>
    <w:p w14:paraId="1D5FADB3" w14:textId="77777777" w:rsidR="00125134" w:rsidRPr="00F043C6" w:rsidRDefault="00125134" w:rsidP="00F043C6">
      <w:pPr>
        <w:pStyle w:val="Code"/>
      </w:pPr>
      <w:r w:rsidRPr="00F043C6">
        <w:t xml:space="preserve">    let both_integer = Point { x: 5, y: 10 };</w:t>
      </w:r>
    </w:p>
    <w:p w14:paraId="7A977BAC" w14:textId="77777777" w:rsidR="00125134" w:rsidRPr="00F043C6" w:rsidRDefault="00125134" w:rsidP="00F043C6">
      <w:pPr>
        <w:pStyle w:val="Code"/>
      </w:pPr>
      <w:r w:rsidRPr="00F043C6">
        <w:t xml:space="preserve">    let both_float = Point { x: 1.0, y: 4.0 };</w:t>
      </w:r>
    </w:p>
    <w:p w14:paraId="207078E9" w14:textId="77777777" w:rsidR="00125134" w:rsidRPr="00F043C6" w:rsidRDefault="00125134" w:rsidP="00F043C6">
      <w:pPr>
        <w:pStyle w:val="Code"/>
      </w:pPr>
      <w:r w:rsidRPr="00F043C6">
        <w:t xml:space="preserve">    let integer_and_float = Point { x: 5, y: 4.0 };</w:t>
      </w:r>
    </w:p>
    <w:p w14:paraId="15DB4D33" w14:textId="77777777" w:rsidR="00125134" w:rsidRPr="00F043C6" w:rsidRDefault="00125134" w:rsidP="00F043C6">
      <w:pPr>
        <w:pStyle w:val="Code"/>
      </w:pPr>
      <w:r w:rsidRPr="00F043C6">
        <w:lastRenderedPageBreak/>
        <w:t>}</w:t>
      </w:r>
    </w:p>
    <w:p w14:paraId="192D6D1B" w14:textId="4191B4C4" w:rsidR="00125134" w:rsidRPr="00125134" w:rsidRDefault="00125134" w:rsidP="007554D1">
      <w:pPr>
        <w:pStyle w:val="CodeListingCaption"/>
        <w:rPr>
          <w:lang w:eastAsia="en-GB"/>
        </w:rPr>
      </w:pPr>
      <w:r w:rsidRPr="00125134">
        <w:t xml:space="preserve">A </w:t>
      </w:r>
      <w:r w:rsidRPr="00F043C6">
        <w:rPr>
          <w:rStyle w:val="Literal"/>
        </w:rPr>
        <w:t>Point&lt;T, U&gt;</w:t>
      </w:r>
      <w:r w:rsidRPr="00125134">
        <w:t xml:space="preserve"> generic over two types so that </w:t>
      </w:r>
      <w:r w:rsidRPr="00F043C6">
        <w:rPr>
          <w:rStyle w:val="Literal"/>
        </w:rPr>
        <w:t>x</w:t>
      </w:r>
      <w:r w:rsidRPr="00125134">
        <w:t xml:space="preserve"> and </w:t>
      </w:r>
      <w:r w:rsidRPr="00F043C6">
        <w:rPr>
          <w:rStyle w:val="Literal"/>
        </w:rPr>
        <w:t>y</w:t>
      </w:r>
      <w:r w:rsidRPr="00125134">
        <w:rPr>
          <w:lang w:eastAsia="en-GB"/>
        </w:rPr>
        <w:t xml:space="preserve"> can be</w:t>
      </w:r>
      <w:r>
        <w:rPr>
          <w:lang w:eastAsia="en-GB"/>
        </w:rPr>
        <w:t xml:space="preserve"> </w:t>
      </w:r>
      <w:r w:rsidRPr="00125134">
        <w:rPr>
          <w:lang w:eastAsia="en-GB"/>
        </w:rPr>
        <w:t>values of different types</w:t>
      </w:r>
    </w:p>
    <w:p w14:paraId="7EBF5489" w14:textId="23C1D740" w:rsidR="00125134" w:rsidRPr="00125134" w:rsidRDefault="00125134" w:rsidP="00125134">
      <w:pPr>
        <w:pStyle w:val="Body"/>
        <w:rPr>
          <w:lang w:eastAsia="en-GB"/>
        </w:rPr>
      </w:pPr>
      <w:r w:rsidRPr="00125134">
        <w:rPr>
          <w:lang w:eastAsia="en-GB"/>
        </w:rPr>
        <w:t xml:space="preserve">Now all the instances of </w:t>
      </w:r>
      <w:r w:rsidRPr="00F043C6">
        <w:rPr>
          <w:rStyle w:val="Literal"/>
        </w:rPr>
        <w:t>Point</w:t>
      </w:r>
      <w:r w:rsidRPr="00125134">
        <w:rPr>
          <w:lang w:eastAsia="en-GB"/>
        </w:rPr>
        <w:t xml:space="preserve"> shown are allowed! You can use as many generic</w:t>
      </w:r>
      <w:r>
        <w:rPr>
          <w:lang w:eastAsia="en-GB"/>
        </w:rPr>
        <w:t xml:space="preserve"> </w:t>
      </w:r>
      <w:r w:rsidRPr="00125134">
        <w:rPr>
          <w:lang w:eastAsia="en-GB"/>
        </w:rPr>
        <w:t>type parameters in a definition as you want, but using more than a few makes</w:t>
      </w:r>
      <w:r>
        <w:rPr>
          <w:lang w:eastAsia="en-GB"/>
        </w:rPr>
        <w:t xml:space="preserve"> </w:t>
      </w:r>
      <w:r w:rsidRPr="00125134">
        <w:rPr>
          <w:lang w:eastAsia="en-GB"/>
        </w:rPr>
        <w:t>your code hard to read. If you’re finding you need lots of generic types in</w:t>
      </w:r>
      <w:r>
        <w:rPr>
          <w:lang w:eastAsia="en-GB"/>
        </w:rPr>
        <w:t xml:space="preserve"> </w:t>
      </w:r>
      <w:r w:rsidRPr="00125134">
        <w:rPr>
          <w:lang w:eastAsia="en-GB"/>
        </w:rPr>
        <w:t>your code, it could indicate that your code needs restructuring into smaller</w:t>
      </w:r>
      <w:r>
        <w:rPr>
          <w:lang w:eastAsia="en-GB"/>
        </w:rPr>
        <w:t xml:space="preserve"> </w:t>
      </w:r>
      <w:r w:rsidRPr="00125134">
        <w:rPr>
          <w:lang w:eastAsia="en-GB"/>
        </w:rPr>
        <w:t>pieces.</w:t>
      </w:r>
      <w:r w:rsidR="00C06859">
        <w:rPr>
          <w:lang w:eastAsia="en-GB"/>
        </w:rPr>
        <w:fldChar w:fldCharType="begin"/>
      </w:r>
      <w:r w:rsidR="00C06859">
        <w:instrText xml:space="preserve"> XE "</w:instrText>
      </w:r>
      <w:r w:rsidR="00C06859" w:rsidRPr="00B06597">
        <w:instrText>generics</w:instrText>
      </w:r>
      <w:r w:rsidR="00C06859">
        <w:instrText>:in struct definitions</w:instrText>
      </w:r>
      <w:r w:rsidR="00C06859" w:rsidRPr="00B06597">
        <w:instrText xml:space="preserve"> </w:instrText>
      </w:r>
      <w:r w:rsidR="00C06859">
        <w:instrText>end</w:instrText>
      </w:r>
      <w:r w:rsidR="00C06859" w:rsidRPr="00B06597">
        <w:instrText>Range</w:instrText>
      </w:r>
      <w:r w:rsidR="00C06859">
        <w:instrText xml:space="preserve">" </w:instrText>
      </w:r>
      <w:r w:rsidR="00C06859">
        <w:rPr>
          <w:lang w:eastAsia="en-GB"/>
        </w:rPr>
        <w:fldChar w:fldCharType="end"/>
      </w:r>
    </w:p>
    <w:bookmarkStart w:id="11" w:name="in-enum-definitions"/>
    <w:bookmarkStart w:id="12" w:name="_Toc106373938"/>
    <w:bookmarkEnd w:id="11"/>
    <w:p w14:paraId="0D1B00A9" w14:textId="02DFB309" w:rsidR="00125134" w:rsidRPr="00125134" w:rsidRDefault="00051489" w:rsidP="00F043C6">
      <w:pPr>
        <w:pStyle w:val="HeadB"/>
        <w:rPr>
          <w:lang w:eastAsia="en-GB"/>
        </w:rPr>
      </w:pPr>
      <w:r>
        <w:rPr>
          <w:lang w:eastAsia="en-GB"/>
        </w:rPr>
        <w:fldChar w:fldCharType="begin"/>
      </w:r>
      <w:r>
        <w:instrText xml:space="preserve"> XE "</w:instrText>
      </w:r>
      <w:r w:rsidRPr="00B06597">
        <w:instrText>generics</w:instrText>
      </w:r>
      <w:r>
        <w:instrText>:in enum definitions</w:instrText>
      </w:r>
      <w:r w:rsidRPr="00B06597">
        <w:instrText xml:space="preserve"> startRange</w:instrText>
      </w:r>
      <w:r>
        <w:instrText xml:space="preserve">" </w:instrText>
      </w:r>
      <w:r>
        <w:rPr>
          <w:lang w:eastAsia="en-GB"/>
        </w:rPr>
        <w:fldChar w:fldCharType="end"/>
      </w:r>
      <w:r w:rsidR="00125134" w:rsidRPr="00125134">
        <w:rPr>
          <w:lang w:eastAsia="en-GB"/>
        </w:rPr>
        <w:t>In Enum Definitions</w:t>
      </w:r>
      <w:bookmarkEnd w:id="12"/>
    </w:p>
    <w:p w14:paraId="5FF514A8" w14:textId="4B41615A" w:rsidR="00125134" w:rsidRPr="00125134" w:rsidRDefault="00125134" w:rsidP="00125134">
      <w:pPr>
        <w:pStyle w:val="Body"/>
        <w:rPr>
          <w:lang w:eastAsia="en-GB"/>
        </w:rPr>
      </w:pPr>
      <w:r w:rsidRPr="00125134">
        <w:t xml:space="preserve">As we did with structs, we can define enums to hold generic data types in their variants. Let’s take another look at the </w:t>
      </w:r>
      <w:r w:rsidRPr="00F043C6">
        <w:rPr>
          <w:rStyle w:val="Literal"/>
        </w:rPr>
        <w:t>Option&lt;T&gt;</w:t>
      </w:r>
      <w:r w:rsidRPr="00125134">
        <w:rPr>
          <w:lang w:eastAsia="en-GB"/>
        </w:rPr>
        <w:t xml:space="preserve"> enum that the standard</w:t>
      </w:r>
      <w:r>
        <w:rPr>
          <w:lang w:eastAsia="en-GB"/>
        </w:rPr>
        <w:t xml:space="preserve"> </w:t>
      </w:r>
      <w:r w:rsidRPr="00125134">
        <w:rPr>
          <w:lang w:eastAsia="en-GB"/>
        </w:rPr>
        <w:t xml:space="preserve">library provides, which we used in </w:t>
      </w:r>
      <w:r w:rsidRPr="00B92C70">
        <w:rPr>
          <w:rStyle w:val="Xref"/>
        </w:rPr>
        <w:t>Chapter 6</w:t>
      </w:r>
      <w:r w:rsidRPr="00125134">
        <w:rPr>
          <w:lang w:eastAsia="en-GB"/>
        </w:rPr>
        <w:t>:</w:t>
      </w:r>
    </w:p>
    <w:p w14:paraId="582652E3" w14:textId="77777777" w:rsidR="00125134" w:rsidRPr="00F043C6" w:rsidRDefault="00125134" w:rsidP="00F043C6">
      <w:pPr>
        <w:pStyle w:val="Code"/>
      </w:pPr>
      <w:r w:rsidRPr="00F043C6">
        <w:t>enum Option&lt;T&gt; {</w:t>
      </w:r>
    </w:p>
    <w:p w14:paraId="5146B0D8" w14:textId="77777777" w:rsidR="00125134" w:rsidRPr="00F043C6" w:rsidRDefault="00125134" w:rsidP="00F043C6">
      <w:pPr>
        <w:pStyle w:val="Code"/>
      </w:pPr>
      <w:r w:rsidRPr="00F043C6">
        <w:t xml:space="preserve">    Some(T),</w:t>
      </w:r>
    </w:p>
    <w:p w14:paraId="1FFB3B44" w14:textId="77777777" w:rsidR="00125134" w:rsidRPr="00F043C6" w:rsidRDefault="00125134" w:rsidP="00F043C6">
      <w:pPr>
        <w:pStyle w:val="Code"/>
      </w:pPr>
      <w:r w:rsidRPr="00F043C6">
        <w:t xml:space="preserve">    None,</w:t>
      </w:r>
    </w:p>
    <w:p w14:paraId="041D6FA8" w14:textId="77777777" w:rsidR="00125134" w:rsidRPr="00F043C6" w:rsidRDefault="00125134" w:rsidP="00F043C6">
      <w:pPr>
        <w:pStyle w:val="Code"/>
      </w:pPr>
      <w:r w:rsidRPr="00F043C6">
        <w:t>}</w:t>
      </w:r>
    </w:p>
    <w:p w14:paraId="78512C3C" w14:textId="4D7B7DEA" w:rsidR="00125134" w:rsidRPr="00125134" w:rsidRDefault="00125134" w:rsidP="00125134">
      <w:pPr>
        <w:pStyle w:val="Body"/>
        <w:rPr>
          <w:lang w:eastAsia="en-GB"/>
        </w:rPr>
      </w:pPr>
      <w:r w:rsidRPr="00125134">
        <w:t xml:space="preserve">This definition should now make more sense to you. As you can see, the </w:t>
      </w:r>
      <w:r w:rsidRPr="00F043C6">
        <w:rPr>
          <w:rStyle w:val="Literal"/>
        </w:rPr>
        <w:t>Option&lt;T&gt;</w:t>
      </w:r>
      <w:r w:rsidRPr="00125134">
        <w:t xml:space="preserve"> enum is generic over type </w:t>
      </w:r>
      <w:r w:rsidRPr="00F043C6">
        <w:rPr>
          <w:rStyle w:val="Literal"/>
        </w:rPr>
        <w:t>T</w:t>
      </w:r>
      <w:r w:rsidRPr="00125134">
        <w:t xml:space="preserve"> and has two variants: </w:t>
      </w:r>
      <w:r w:rsidRPr="00F043C6">
        <w:rPr>
          <w:rStyle w:val="Literal"/>
        </w:rPr>
        <w:t>Some</w:t>
      </w:r>
      <w:r w:rsidRPr="00125134">
        <w:t xml:space="preserve">, which holds one value of type </w:t>
      </w:r>
      <w:r w:rsidRPr="00F043C6">
        <w:rPr>
          <w:rStyle w:val="Literal"/>
        </w:rPr>
        <w:t>T</w:t>
      </w:r>
      <w:r w:rsidRPr="00125134">
        <w:t xml:space="preserve">, and a </w:t>
      </w:r>
      <w:r w:rsidRPr="00F043C6">
        <w:rPr>
          <w:rStyle w:val="Literal"/>
        </w:rPr>
        <w:t>None</w:t>
      </w:r>
      <w:r w:rsidRPr="00125134">
        <w:t xml:space="preserve"> variant that doesn’t hold any value. By using the </w:t>
      </w:r>
      <w:r w:rsidRPr="00F043C6">
        <w:rPr>
          <w:rStyle w:val="Literal"/>
        </w:rPr>
        <w:t>Option&lt;T&gt;</w:t>
      </w:r>
      <w:r w:rsidRPr="00125134">
        <w:t xml:space="preserve"> enum, we can express the abstract concept of an optional value, and because </w:t>
      </w:r>
      <w:r w:rsidRPr="00F043C6">
        <w:rPr>
          <w:rStyle w:val="Literal"/>
        </w:rPr>
        <w:t>Option&lt;T&gt;</w:t>
      </w:r>
      <w:r w:rsidRPr="00125134">
        <w:rPr>
          <w:lang w:eastAsia="en-GB"/>
        </w:rPr>
        <w:t xml:space="preserve"> is generic, we can use this abstraction</w:t>
      </w:r>
      <w:r>
        <w:rPr>
          <w:lang w:eastAsia="en-GB"/>
        </w:rPr>
        <w:t xml:space="preserve"> </w:t>
      </w:r>
      <w:r w:rsidRPr="00125134">
        <w:rPr>
          <w:lang w:eastAsia="en-GB"/>
        </w:rPr>
        <w:t>no matter what the type of the optional value is.</w:t>
      </w:r>
    </w:p>
    <w:p w14:paraId="5D1B0071" w14:textId="5D6433EF" w:rsidR="00125134" w:rsidRPr="00125134" w:rsidRDefault="00125134" w:rsidP="00125134">
      <w:pPr>
        <w:pStyle w:val="Body"/>
        <w:rPr>
          <w:lang w:eastAsia="en-GB"/>
        </w:rPr>
      </w:pPr>
      <w:r w:rsidRPr="00125134">
        <w:rPr>
          <w:lang w:eastAsia="en-GB"/>
        </w:rPr>
        <w:t xml:space="preserve">Enums can use multiple generic types as well. The definition of the </w:t>
      </w:r>
      <w:r w:rsidRPr="00F043C6">
        <w:rPr>
          <w:rStyle w:val="Literal"/>
        </w:rPr>
        <w:t>Result</w:t>
      </w:r>
      <w:r>
        <w:rPr>
          <w:lang w:eastAsia="en-GB"/>
        </w:rPr>
        <w:t xml:space="preserve"> </w:t>
      </w:r>
      <w:r w:rsidRPr="00125134">
        <w:rPr>
          <w:lang w:eastAsia="en-GB"/>
        </w:rPr>
        <w:t xml:space="preserve">enum that we used in </w:t>
      </w:r>
      <w:r w:rsidRPr="00B92C70">
        <w:rPr>
          <w:rStyle w:val="Xref"/>
        </w:rPr>
        <w:t>Chapter 9</w:t>
      </w:r>
      <w:r w:rsidRPr="00125134">
        <w:rPr>
          <w:lang w:eastAsia="en-GB"/>
        </w:rPr>
        <w:t xml:space="preserve"> is one example:</w:t>
      </w:r>
    </w:p>
    <w:p w14:paraId="6FECD89F" w14:textId="77777777" w:rsidR="00125134" w:rsidRPr="00F043C6" w:rsidRDefault="00125134" w:rsidP="00F043C6">
      <w:pPr>
        <w:pStyle w:val="Code"/>
      </w:pPr>
      <w:r w:rsidRPr="00F043C6">
        <w:t>enum Result&lt;T, E&gt; {</w:t>
      </w:r>
    </w:p>
    <w:p w14:paraId="6C3F4957" w14:textId="77777777" w:rsidR="00125134" w:rsidRPr="00F043C6" w:rsidRDefault="00125134" w:rsidP="00F043C6">
      <w:pPr>
        <w:pStyle w:val="Code"/>
      </w:pPr>
      <w:r w:rsidRPr="00F043C6">
        <w:t xml:space="preserve">    Ok(T),</w:t>
      </w:r>
    </w:p>
    <w:p w14:paraId="52ED78EE" w14:textId="77777777" w:rsidR="00125134" w:rsidRPr="00F043C6" w:rsidRDefault="00125134" w:rsidP="00F043C6">
      <w:pPr>
        <w:pStyle w:val="Code"/>
      </w:pPr>
      <w:r w:rsidRPr="00F043C6">
        <w:t xml:space="preserve">    Err(E),</w:t>
      </w:r>
    </w:p>
    <w:p w14:paraId="7B4512B5" w14:textId="77777777" w:rsidR="00125134" w:rsidRPr="00F043C6" w:rsidRDefault="00125134" w:rsidP="00F043C6">
      <w:pPr>
        <w:pStyle w:val="Code"/>
      </w:pPr>
      <w:r w:rsidRPr="00F043C6">
        <w:t>}</w:t>
      </w:r>
    </w:p>
    <w:p w14:paraId="23EB9833" w14:textId="21A2BD29" w:rsidR="00125134" w:rsidRPr="00125134" w:rsidRDefault="00125134" w:rsidP="00125134">
      <w:pPr>
        <w:pStyle w:val="Body"/>
        <w:rPr>
          <w:lang w:eastAsia="en-GB"/>
        </w:rPr>
      </w:pPr>
      <w:r w:rsidRPr="00125134">
        <w:t xml:space="preserve">The </w:t>
      </w:r>
      <w:r w:rsidRPr="00F043C6">
        <w:rPr>
          <w:rStyle w:val="Literal"/>
        </w:rPr>
        <w:t>Result</w:t>
      </w:r>
      <w:r w:rsidRPr="00125134">
        <w:t xml:space="preserve"> enum is generic over two types, </w:t>
      </w:r>
      <w:r w:rsidRPr="00F043C6">
        <w:rPr>
          <w:rStyle w:val="Literal"/>
        </w:rPr>
        <w:t>T</w:t>
      </w:r>
      <w:r w:rsidRPr="00125134">
        <w:t xml:space="preserve"> and </w:t>
      </w:r>
      <w:r w:rsidRPr="00F043C6">
        <w:rPr>
          <w:rStyle w:val="Literal"/>
        </w:rPr>
        <w:t>E</w:t>
      </w:r>
      <w:r w:rsidRPr="00125134">
        <w:t xml:space="preserve">, and has two variants: </w:t>
      </w:r>
      <w:r w:rsidRPr="00F043C6">
        <w:rPr>
          <w:rStyle w:val="Literal"/>
        </w:rPr>
        <w:t>Ok</w:t>
      </w:r>
      <w:r w:rsidRPr="00125134">
        <w:t xml:space="preserve">, which holds a value of type </w:t>
      </w:r>
      <w:r w:rsidRPr="00F043C6">
        <w:rPr>
          <w:rStyle w:val="Literal"/>
        </w:rPr>
        <w:t>T</w:t>
      </w:r>
      <w:r w:rsidRPr="00125134">
        <w:t xml:space="preserve">, and </w:t>
      </w:r>
      <w:r w:rsidRPr="00F043C6">
        <w:rPr>
          <w:rStyle w:val="Literal"/>
        </w:rPr>
        <w:t>Err</w:t>
      </w:r>
      <w:r w:rsidRPr="00125134">
        <w:t xml:space="preserve">, which holds a value of type </w:t>
      </w:r>
      <w:r w:rsidRPr="00F043C6">
        <w:rPr>
          <w:rStyle w:val="Literal"/>
        </w:rPr>
        <w:t>E</w:t>
      </w:r>
      <w:r w:rsidRPr="00125134">
        <w:t xml:space="preserve">. This definition makes it convenient to use the </w:t>
      </w:r>
      <w:r w:rsidRPr="00F043C6">
        <w:rPr>
          <w:rStyle w:val="Literal"/>
        </w:rPr>
        <w:t>Result</w:t>
      </w:r>
      <w:r w:rsidRPr="00125134">
        <w:t xml:space="preserve"> enum anywhere we have an operation that might succeed (return a value of some type </w:t>
      </w:r>
      <w:r w:rsidRPr="00F043C6">
        <w:rPr>
          <w:rStyle w:val="Literal"/>
        </w:rPr>
        <w:t>T</w:t>
      </w:r>
      <w:r w:rsidRPr="00125134">
        <w:t xml:space="preserve">) or fail (return an error of some type </w:t>
      </w:r>
      <w:r w:rsidRPr="00F043C6">
        <w:rPr>
          <w:rStyle w:val="Literal"/>
        </w:rPr>
        <w:t>E</w:t>
      </w:r>
      <w:r w:rsidRPr="00125134">
        <w:t xml:space="preserve">). In fact, this is what we used to open a file in Listing 9-3, where </w:t>
      </w:r>
      <w:r w:rsidRPr="00F043C6">
        <w:rPr>
          <w:rStyle w:val="Literal"/>
        </w:rPr>
        <w:t>T</w:t>
      </w:r>
      <w:r w:rsidRPr="00125134">
        <w:t xml:space="preserve"> was filled in with the type </w:t>
      </w:r>
      <w:r w:rsidRPr="00F043C6">
        <w:rPr>
          <w:rStyle w:val="Literal"/>
        </w:rPr>
        <w:t>std::fs::File</w:t>
      </w:r>
      <w:r w:rsidRPr="00125134">
        <w:t xml:space="preserve"> when the file was opened successfully and </w:t>
      </w:r>
      <w:r w:rsidRPr="00F043C6">
        <w:rPr>
          <w:rStyle w:val="Literal"/>
        </w:rPr>
        <w:t>E</w:t>
      </w:r>
      <w:r w:rsidRPr="00125134">
        <w:t xml:space="preserve"> was filled in with the type </w:t>
      </w:r>
      <w:r w:rsidRPr="00F043C6">
        <w:rPr>
          <w:rStyle w:val="Literal"/>
        </w:rPr>
        <w:t>std::io::Error</w:t>
      </w:r>
      <w:r w:rsidRPr="00125134">
        <w:rPr>
          <w:lang w:eastAsia="en-GB"/>
        </w:rPr>
        <w:t xml:space="preserve"> when there were problems opening the file.</w:t>
      </w:r>
    </w:p>
    <w:p w14:paraId="203AAC7A" w14:textId="4C7A6731" w:rsidR="00125134" w:rsidRPr="00125134" w:rsidRDefault="00125134" w:rsidP="00F043C6">
      <w:pPr>
        <w:pStyle w:val="Body"/>
        <w:rPr>
          <w:lang w:eastAsia="en-GB"/>
        </w:rPr>
      </w:pPr>
      <w:r w:rsidRPr="00125134">
        <w:rPr>
          <w:lang w:eastAsia="en-GB"/>
        </w:rPr>
        <w:t>When you recognize situations in your code with multiple struct or enum</w:t>
      </w:r>
      <w:r>
        <w:rPr>
          <w:lang w:eastAsia="en-GB"/>
        </w:rPr>
        <w:t xml:space="preserve"> </w:t>
      </w:r>
      <w:r w:rsidRPr="00125134">
        <w:rPr>
          <w:lang w:eastAsia="en-GB"/>
        </w:rPr>
        <w:t>definitions that differ only in the types of the values they hold, you can</w:t>
      </w:r>
      <w:r>
        <w:rPr>
          <w:lang w:eastAsia="en-GB"/>
        </w:rPr>
        <w:t xml:space="preserve"> </w:t>
      </w:r>
      <w:r w:rsidRPr="00125134">
        <w:rPr>
          <w:lang w:eastAsia="en-GB"/>
        </w:rPr>
        <w:t>avoid duplication by using generic types instead.</w:t>
      </w:r>
      <w:r w:rsidR="00051489">
        <w:rPr>
          <w:lang w:eastAsia="en-GB"/>
        </w:rPr>
        <w:fldChar w:fldCharType="begin"/>
      </w:r>
      <w:r w:rsidR="00051489">
        <w:instrText xml:space="preserve"> XE "</w:instrText>
      </w:r>
      <w:r w:rsidR="00051489" w:rsidRPr="00B06597">
        <w:instrText>generics</w:instrText>
      </w:r>
      <w:r w:rsidR="00051489">
        <w:instrText>:in enum definitions</w:instrText>
      </w:r>
      <w:r w:rsidR="00051489" w:rsidRPr="00B06597">
        <w:instrText xml:space="preserve"> </w:instrText>
      </w:r>
      <w:r w:rsidR="00051489">
        <w:instrText>end</w:instrText>
      </w:r>
      <w:r w:rsidR="00051489" w:rsidRPr="00B06597">
        <w:instrText>Range</w:instrText>
      </w:r>
      <w:r w:rsidR="00051489">
        <w:instrText xml:space="preserve">" </w:instrText>
      </w:r>
      <w:r w:rsidR="00051489">
        <w:rPr>
          <w:lang w:eastAsia="en-GB"/>
        </w:rPr>
        <w:fldChar w:fldCharType="end"/>
      </w:r>
    </w:p>
    <w:bookmarkStart w:id="13" w:name="in-method-definitions"/>
    <w:bookmarkStart w:id="14" w:name="_Toc106373939"/>
    <w:bookmarkEnd w:id="13"/>
    <w:p w14:paraId="05F796E5" w14:textId="0307EEFB" w:rsidR="00125134" w:rsidRPr="00125134" w:rsidRDefault="005208E3" w:rsidP="00F043C6">
      <w:pPr>
        <w:pStyle w:val="HeadB"/>
        <w:rPr>
          <w:lang w:eastAsia="en-GB"/>
        </w:rPr>
      </w:pPr>
      <w:r>
        <w:rPr>
          <w:lang w:eastAsia="en-GB"/>
        </w:rPr>
        <w:lastRenderedPageBreak/>
        <w:fldChar w:fldCharType="begin"/>
      </w:r>
      <w:r>
        <w:instrText xml:space="preserve"> XE "</w:instrText>
      </w:r>
      <w:r w:rsidRPr="00B06597">
        <w:instrText>generics</w:instrText>
      </w:r>
      <w:r>
        <w:instrText>:in method definitions</w:instrText>
      </w:r>
      <w:r w:rsidRPr="00B06597">
        <w:instrText xml:space="preserve"> startRange</w:instrText>
      </w:r>
      <w:r>
        <w:instrText xml:space="preserve">" </w:instrText>
      </w:r>
      <w:r>
        <w:rPr>
          <w:lang w:eastAsia="en-GB"/>
        </w:rPr>
        <w:fldChar w:fldCharType="end"/>
      </w:r>
      <w:r w:rsidR="00125134" w:rsidRPr="00125134">
        <w:rPr>
          <w:lang w:eastAsia="en-GB"/>
        </w:rPr>
        <w:t>In Method Definitions</w:t>
      </w:r>
      <w:bookmarkEnd w:id="14"/>
    </w:p>
    <w:p w14:paraId="0664891D" w14:textId="47C2B04C" w:rsidR="00125134" w:rsidRPr="00125134" w:rsidRDefault="00125134" w:rsidP="00125134">
      <w:pPr>
        <w:pStyle w:val="Body"/>
        <w:rPr>
          <w:lang w:eastAsia="en-GB"/>
        </w:rPr>
      </w:pPr>
      <w:r w:rsidRPr="00125134">
        <w:t xml:space="preserve">We can implement methods on structs and enums (as we did in </w:t>
      </w:r>
      <w:r w:rsidRPr="00B92C70">
        <w:rPr>
          <w:rStyle w:val="Xref"/>
        </w:rPr>
        <w:t>Chapter 5</w:t>
      </w:r>
      <w:r w:rsidRPr="00125134">
        <w:t xml:space="preserve">) and use generic types in their definitions too. Listing 10-9 shows the </w:t>
      </w:r>
      <w:r w:rsidRPr="00F043C6">
        <w:rPr>
          <w:rStyle w:val="Literal"/>
        </w:rPr>
        <w:t>Point&lt;T&gt;</w:t>
      </w:r>
      <w:r w:rsidRPr="00125134">
        <w:t xml:space="preserve"> struct we defined in Listing 10-6 with a method named </w:t>
      </w:r>
      <w:r w:rsidRPr="00F043C6">
        <w:rPr>
          <w:rStyle w:val="Literal"/>
        </w:rPr>
        <w:t>x</w:t>
      </w:r>
      <w:r w:rsidRPr="00125134">
        <w:rPr>
          <w:lang w:eastAsia="en-GB"/>
        </w:rPr>
        <w:t xml:space="preserve"> implemented on it.</w:t>
      </w:r>
    </w:p>
    <w:p w14:paraId="59ECE0AB" w14:textId="12F22177" w:rsidR="00125134" w:rsidRPr="00125134" w:rsidRDefault="00125134" w:rsidP="007554D1">
      <w:pPr>
        <w:pStyle w:val="CodeLabel"/>
        <w:rPr>
          <w:lang w:eastAsia="en-GB"/>
        </w:rPr>
      </w:pPr>
      <w:r w:rsidRPr="00125134">
        <w:rPr>
          <w:lang w:eastAsia="en-GB"/>
        </w:rPr>
        <w:t>src/main.rs</w:t>
      </w:r>
    </w:p>
    <w:p w14:paraId="6F73F6BB" w14:textId="77777777" w:rsidR="00125134" w:rsidRPr="000F2A09" w:rsidRDefault="00125134" w:rsidP="00F043C6">
      <w:pPr>
        <w:pStyle w:val="Code"/>
        <w:rPr>
          <w:rStyle w:val="LiteralGray"/>
        </w:rPr>
      </w:pPr>
      <w:r w:rsidRPr="000F2A09">
        <w:rPr>
          <w:rStyle w:val="LiteralGray"/>
        </w:rPr>
        <w:t>struct Point&lt;T&gt; {</w:t>
      </w:r>
    </w:p>
    <w:p w14:paraId="4ECD5261" w14:textId="77777777" w:rsidR="00125134" w:rsidRPr="000F2A09" w:rsidRDefault="00125134" w:rsidP="00F043C6">
      <w:pPr>
        <w:pStyle w:val="Code"/>
        <w:rPr>
          <w:rStyle w:val="LiteralGray"/>
        </w:rPr>
      </w:pPr>
      <w:r w:rsidRPr="000F2A09">
        <w:rPr>
          <w:rStyle w:val="LiteralGray"/>
        </w:rPr>
        <w:t xml:space="preserve">    x: T,</w:t>
      </w:r>
    </w:p>
    <w:p w14:paraId="35DE2330" w14:textId="77777777" w:rsidR="00125134" w:rsidRPr="000F2A09" w:rsidRDefault="00125134" w:rsidP="00F043C6">
      <w:pPr>
        <w:pStyle w:val="Code"/>
        <w:rPr>
          <w:rStyle w:val="LiteralGray"/>
        </w:rPr>
      </w:pPr>
      <w:r w:rsidRPr="000F2A09">
        <w:rPr>
          <w:rStyle w:val="LiteralGray"/>
        </w:rPr>
        <w:t xml:space="preserve">    y: T,</w:t>
      </w:r>
    </w:p>
    <w:p w14:paraId="25F8BB03" w14:textId="77777777" w:rsidR="00125134" w:rsidRPr="000F2A09" w:rsidRDefault="00125134" w:rsidP="00F043C6">
      <w:pPr>
        <w:pStyle w:val="Code"/>
        <w:rPr>
          <w:rStyle w:val="LiteralGray"/>
        </w:rPr>
      </w:pPr>
      <w:r w:rsidRPr="000F2A09">
        <w:rPr>
          <w:rStyle w:val="LiteralGray"/>
        </w:rPr>
        <w:t>}</w:t>
      </w:r>
    </w:p>
    <w:p w14:paraId="522B1C02" w14:textId="77777777" w:rsidR="00125134" w:rsidRPr="00F043C6" w:rsidRDefault="00125134" w:rsidP="00F043C6">
      <w:pPr>
        <w:pStyle w:val="Code"/>
      </w:pPr>
    </w:p>
    <w:p w14:paraId="5ADE6239" w14:textId="77777777" w:rsidR="00125134" w:rsidRPr="00F043C6" w:rsidRDefault="00125134" w:rsidP="00F043C6">
      <w:pPr>
        <w:pStyle w:val="Code"/>
      </w:pPr>
      <w:r w:rsidRPr="00F043C6">
        <w:t>impl&lt;T&gt; Point&lt;T&gt; {</w:t>
      </w:r>
    </w:p>
    <w:p w14:paraId="206B1B52" w14:textId="77777777" w:rsidR="00125134" w:rsidRPr="00F043C6" w:rsidRDefault="00125134" w:rsidP="00F043C6">
      <w:pPr>
        <w:pStyle w:val="Code"/>
      </w:pPr>
      <w:r w:rsidRPr="00F043C6">
        <w:t xml:space="preserve">    fn x(&amp;self) -&gt; &amp;T {</w:t>
      </w:r>
    </w:p>
    <w:p w14:paraId="4803E0DF" w14:textId="77777777" w:rsidR="00125134" w:rsidRPr="00F043C6" w:rsidRDefault="00125134" w:rsidP="00F043C6">
      <w:pPr>
        <w:pStyle w:val="Code"/>
      </w:pPr>
      <w:r w:rsidRPr="00F043C6">
        <w:t xml:space="preserve">        &amp;self.x</w:t>
      </w:r>
    </w:p>
    <w:p w14:paraId="57D69ACF" w14:textId="77777777" w:rsidR="00125134" w:rsidRPr="00F043C6" w:rsidRDefault="00125134" w:rsidP="00F043C6">
      <w:pPr>
        <w:pStyle w:val="Code"/>
      </w:pPr>
      <w:r w:rsidRPr="00F043C6">
        <w:t xml:space="preserve">    }</w:t>
      </w:r>
    </w:p>
    <w:p w14:paraId="5EFDE232" w14:textId="77777777" w:rsidR="00125134" w:rsidRPr="00F043C6" w:rsidRDefault="00125134" w:rsidP="00F043C6">
      <w:pPr>
        <w:pStyle w:val="Code"/>
      </w:pPr>
      <w:r w:rsidRPr="00F043C6">
        <w:t>}</w:t>
      </w:r>
    </w:p>
    <w:p w14:paraId="4CDB80B0" w14:textId="77777777" w:rsidR="00125134" w:rsidRPr="00F043C6" w:rsidRDefault="00125134" w:rsidP="00F043C6">
      <w:pPr>
        <w:pStyle w:val="Code"/>
      </w:pPr>
    </w:p>
    <w:p w14:paraId="1BE4C8B1" w14:textId="77777777" w:rsidR="00125134" w:rsidRPr="00F043C6" w:rsidRDefault="00125134" w:rsidP="00F043C6">
      <w:pPr>
        <w:pStyle w:val="Code"/>
      </w:pPr>
      <w:r w:rsidRPr="00F043C6">
        <w:t>fn main() {</w:t>
      </w:r>
    </w:p>
    <w:p w14:paraId="32F3DF3B" w14:textId="77777777" w:rsidR="00125134" w:rsidRPr="00F043C6" w:rsidRDefault="00125134" w:rsidP="00F043C6">
      <w:pPr>
        <w:pStyle w:val="Code"/>
      </w:pPr>
      <w:r w:rsidRPr="00F043C6">
        <w:t xml:space="preserve">    let p = Point { x: 5, y: 10 };</w:t>
      </w:r>
    </w:p>
    <w:p w14:paraId="50C7A55C" w14:textId="77777777" w:rsidR="00125134" w:rsidRPr="00F043C6" w:rsidRDefault="00125134" w:rsidP="00F043C6">
      <w:pPr>
        <w:pStyle w:val="Code"/>
      </w:pPr>
    </w:p>
    <w:p w14:paraId="161FACD7" w14:textId="77777777" w:rsidR="00125134" w:rsidRPr="00F043C6" w:rsidRDefault="00125134" w:rsidP="00F043C6">
      <w:pPr>
        <w:pStyle w:val="Code"/>
      </w:pPr>
      <w:r w:rsidRPr="00F043C6">
        <w:t xml:space="preserve">    println!("p.x = {}", p.x());</w:t>
      </w:r>
    </w:p>
    <w:p w14:paraId="58367597" w14:textId="77777777" w:rsidR="00125134" w:rsidRPr="00F043C6" w:rsidRDefault="00125134" w:rsidP="00F043C6">
      <w:pPr>
        <w:pStyle w:val="Code"/>
      </w:pPr>
      <w:r w:rsidRPr="00F043C6">
        <w:t>}</w:t>
      </w:r>
    </w:p>
    <w:p w14:paraId="019F3B6C" w14:textId="79CD5846" w:rsidR="00125134" w:rsidRPr="00125134" w:rsidRDefault="00125134" w:rsidP="007554D1">
      <w:pPr>
        <w:pStyle w:val="CodeListingCaption"/>
        <w:rPr>
          <w:lang w:eastAsia="en-GB"/>
        </w:rPr>
      </w:pPr>
      <w:r w:rsidRPr="00125134">
        <w:t xml:space="preserve">Implementing a method named </w:t>
      </w:r>
      <w:r w:rsidRPr="00F043C6">
        <w:rPr>
          <w:rStyle w:val="Literal"/>
        </w:rPr>
        <w:t>x</w:t>
      </w:r>
      <w:r w:rsidRPr="00125134">
        <w:t xml:space="preserve"> on the </w:t>
      </w:r>
      <w:r w:rsidRPr="00F043C6">
        <w:rPr>
          <w:rStyle w:val="Literal"/>
        </w:rPr>
        <w:t>Point&lt;T&gt;</w:t>
      </w:r>
      <w:r w:rsidRPr="00125134">
        <w:t xml:space="preserve"> struct that will return a reference to the </w:t>
      </w:r>
      <w:r w:rsidRPr="00F043C6">
        <w:rPr>
          <w:rStyle w:val="Literal"/>
        </w:rPr>
        <w:t>x</w:t>
      </w:r>
      <w:r w:rsidRPr="00125134">
        <w:t xml:space="preserve"> field of type </w:t>
      </w:r>
      <w:r w:rsidRPr="00F043C6">
        <w:rPr>
          <w:rStyle w:val="Literal"/>
        </w:rPr>
        <w:t>T</w:t>
      </w:r>
    </w:p>
    <w:p w14:paraId="54B73F6D" w14:textId="1826D2CC" w:rsidR="00125134" w:rsidRPr="00125134" w:rsidRDefault="00125134" w:rsidP="00125134">
      <w:pPr>
        <w:pStyle w:val="Body"/>
        <w:rPr>
          <w:lang w:eastAsia="en-GB"/>
        </w:rPr>
      </w:pPr>
      <w:r w:rsidRPr="00125134">
        <w:rPr>
          <w:lang w:eastAsia="en-GB"/>
        </w:rPr>
        <w:t xml:space="preserve">Here, we’ve defined a method named </w:t>
      </w:r>
      <w:r w:rsidRPr="00F043C6">
        <w:rPr>
          <w:rStyle w:val="Literal"/>
        </w:rPr>
        <w:t>x</w:t>
      </w:r>
      <w:r w:rsidRPr="00125134">
        <w:t xml:space="preserve"> on </w:t>
      </w:r>
      <w:r w:rsidRPr="00F043C6">
        <w:rPr>
          <w:rStyle w:val="Literal"/>
        </w:rPr>
        <w:t>Point&lt;T&gt;</w:t>
      </w:r>
      <w:r w:rsidRPr="00125134">
        <w:t xml:space="preserve"> that returns a reference to the data in the field </w:t>
      </w:r>
      <w:r w:rsidRPr="00F043C6">
        <w:rPr>
          <w:rStyle w:val="Literal"/>
        </w:rPr>
        <w:t>x</w:t>
      </w:r>
      <w:r w:rsidRPr="00125134">
        <w:rPr>
          <w:lang w:eastAsia="en-GB"/>
        </w:rPr>
        <w:t>.</w:t>
      </w:r>
    </w:p>
    <w:p w14:paraId="15092459" w14:textId="69D2B974" w:rsidR="00125134" w:rsidRPr="00125134" w:rsidRDefault="00125134" w:rsidP="00125134">
      <w:pPr>
        <w:pStyle w:val="Body"/>
        <w:rPr>
          <w:lang w:eastAsia="en-GB"/>
        </w:rPr>
      </w:pPr>
      <w:r w:rsidRPr="00125134">
        <w:rPr>
          <w:lang w:eastAsia="en-GB"/>
        </w:rPr>
        <w:t xml:space="preserve">Note that we have to declare </w:t>
      </w:r>
      <w:r w:rsidRPr="00F043C6">
        <w:rPr>
          <w:rStyle w:val="Literal"/>
        </w:rPr>
        <w:t>T</w:t>
      </w:r>
      <w:r w:rsidRPr="00125134">
        <w:t xml:space="preserve"> just after </w:t>
      </w:r>
      <w:r w:rsidRPr="00F043C6">
        <w:rPr>
          <w:rStyle w:val="Literal"/>
        </w:rPr>
        <w:t>impl</w:t>
      </w:r>
      <w:r w:rsidRPr="00125134">
        <w:t xml:space="preserve"> so we can use </w:t>
      </w:r>
      <w:r w:rsidRPr="00F043C6">
        <w:rPr>
          <w:rStyle w:val="Literal"/>
        </w:rPr>
        <w:t>T</w:t>
      </w:r>
      <w:r w:rsidRPr="00125134">
        <w:t xml:space="preserve"> to specify that we’re implementing methods on the type </w:t>
      </w:r>
      <w:r w:rsidRPr="00F043C6">
        <w:rPr>
          <w:rStyle w:val="Literal"/>
        </w:rPr>
        <w:t>Point&lt;T&gt;</w:t>
      </w:r>
      <w:r w:rsidRPr="00125134">
        <w:t xml:space="preserve">. By declaring </w:t>
      </w:r>
      <w:r w:rsidRPr="00F043C6">
        <w:rPr>
          <w:rStyle w:val="Literal"/>
        </w:rPr>
        <w:t>T</w:t>
      </w:r>
      <w:r w:rsidRPr="00125134">
        <w:t xml:space="preserve"> as a generic type after </w:t>
      </w:r>
      <w:r w:rsidRPr="00F043C6">
        <w:rPr>
          <w:rStyle w:val="Literal"/>
        </w:rPr>
        <w:t>impl</w:t>
      </w:r>
      <w:r w:rsidRPr="00125134">
        <w:t xml:space="preserve">, Rust can identify that the type in the angle brackets in </w:t>
      </w:r>
      <w:r w:rsidRPr="00F043C6">
        <w:rPr>
          <w:rStyle w:val="Literal"/>
        </w:rPr>
        <w:t>Point</w:t>
      </w:r>
      <w:r w:rsidRPr="00125134">
        <w:t xml:space="preserve"> is a generic type rather than a concrete type. We could have chosen a different name for this generic parameter than the generic parameter declared in the struct definition, but using the same name is conventional. Methods written within an </w:t>
      </w:r>
      <w:r w:rsidRPr="00F043C6">
        <w:rPr>
          <w:rStyle w:val="Literal"/>
        </w:rPr>
        <w:t>impl</w:t>
      </w:r>
      <w:r w:rsidRPr="00125134">
        <w:rPr>
          <w:lang w:eastAsia="en-GB"/>
        </w:rPr>
        <w:t xml:space="preserve"> that declares the generic type</w:t>
      </w:r>
      <w:r>
        <w:rPr>
          <w:lang w:eastAsia="en-GB"/>
        </w:rPr>
        <w:t xml:space="preserve"> </w:t>
      </w:r>
      <w:r w:rsidRPr="00125134">
        <w:rPr>
          <w:lang w:eastAsia="en-GB"/>
        </w:rPr>
        <w:t>will be defined on any instance of the type, no matter what concrete type ends</w:t>
      </w:r>
      <w:r>
        <w:rPr>
          <w:lang w:eastAsia="en-GB"/>
        </w:rPr>
        <w:t xml:space="preserve"> </w:t>
      </w:r>
      <w:r w:rsidRPr="00125134">
        <w:rPr>
          <w:lang w:eastAsia="en-GB"/>
        </w:rPr>
        <w:t>up substituting for the generic type.</w:t>
      </w:r>
    </w:p>
    <w:p w14:paraId="1AC430EB" w14:textId="4AC357E3" w:rsidR="00125134" w:rsidRPr="00125134" w:rsidRDefault="00125134" w:rsidP="00125134">
      <w:pPr>
        <w:pStyle w:val="Body"/>
        <w:rPr>
          <w:lang w:eastAsia="en-GB"/>
        </w:rPr>
      </w:pPr>
      <w:r w:rsidRPr="00125134">
        <w:rPr>
          <w:lang w:eastAsia="en-GB"/>
        </w:rPr>
        <w:t>We can also specify constraints on generic types when defining methods on the</w:t>
      </w:r>
      <w:r>
        <w:rPr>
          <w:lang w:eastAsia="en-GB"/>
        </w:rPr>
        <w:t xml:space="preserve"> </w:t>
      </w:r>
      <w:r w:rsidRPr="00125134">
        <w:rPr>
          <w:lang w:eastAsia="en-GB"/>
        </w:rPr>
        <w:t xml:space="preserve">type. We could, for example, implement methods only on </w:t>
      </w:r>
      <w:r w:rsidRPr="00F043C6">
        <w:rPr>
          <w:rStyle w:val="Literal"/>
        </w:rPr>
        <w:t>Point&lt;f32&gt;</w:t>
      </w:r>
      <w:r w:rsidRPr="00125134">
        <w:t xml:space="preserve"> instances rather than on </w:t>
      </w:r>
      <w:r w:rsidRPr="00F043C6">
        <w:rPr>
          <w:rStyle w:val="Literal"/>
        </w:rPr>
        <w:t>Point&lt;T&gt;</w:t>
      </w:r>
      <w:r w:rsidRPr="00125134">
        <w:t xml:space="preserve"> instances with any generic type. In Listing 10-10 we use the concrete type </w:t>
      </w:r>
      <w:r w:rsidRPr="00F043C6">
        <w:rPr>
          <w:rStyle w:val="Literal"/>
        </w:rPr>
        <w:t>f32</w:t>
      </w:r>
      <w:r w:rsidRPr="00125134">
        <w:t xml:space="preserve">, meaning we don’t declare any types after </w:t>
      </w:r>
      <w:r w:rsidRPr="00F043C6">
        <w:rPr>
          <w:rStyle w:val="Literal"/>
        </w:rPr>
        <w:t>impl</w:t>
      </w:r>
      <w:r w:rsidRPr="00125134">
        <w:rPr>
          <w:lang w:eastAsia="en-GB"/>
        </w:rPr>
        <w:t>.</w:t>
      </w:r>
    </w:p>
    <w:p w14:paraId="73955EE4" w14:textId="6DFA7B24" w:rsidR="00125134" w:rsidRPr="00125134" w:rsidRDefault="00125134" w:rsidP="007554D1">
      <w:pPr>
        <w:pStyle w:val="CodeLabel"/>
        <w:rPr>
          <w:lang w:eastAsia="en-GB"/>
        </w:rPr>
      </w:pPr>
      <w:r w:rsidRPr="00125134">
        <w:rPr>
          <w:lang w:eastAsia="en-GB"/>
        </w:rPr>
        <w:t>src/main.rs</w:t>
      </w:r>
    </w:p>
    <w:p w14:paraId="44664185" w14:textId="77777777" w:rsidR="00125134" w:rsidRPr="00F043C6" w:rsidRDefault="00125134" w:rsidP="00F043C6">
      <w:pPr>
        <w:pStyle w:val="Code"/>
      </w:pPr>
      <w:r w:rsidRPr="00F043C6">
        <w:t>impl Point&lt;f32&gt; {</w:t>
      </w:r>
    </w:p>
    <w:p w14:paraId="21EC6C5A" w14:textId="77777777" w:rsidR="00125134" w:rsidRPr="00F043C6" w:rsidRDefault="00125134" w:rsidP="00F043C6">
      <w:pPr>
        <w:pStyle w:val="Code"/>
      </w:pPr>
      <w:r w:rsidRPr="00F043C6">
        <w:t xml:space="preserve">    fn distance_from_origin(&amp;self) -&gt; f32 {</w:t>
      </w:r>
    </w:p>
    <w:p w14:paraId="060574CB" w14:textId="77777777" w:rsidR="00125134" w:rsidRPr="00F043C6" w:rsidRDefault="00125134" w:rsidP="00F043C6">
      <w:pPr>
        <w:pStyle w:val="Code"/>
      </w:pPr>
      <w:r w:rsidRPr="00F043C6">
        <w:t xml:space="preserve">        (self.x.powi(2) + self.y.powi(2)).sqrt()</w:t>
      </w:r>
    </w:p>
    <w:p w14:paraId="1A5E36C9" w14:textId="77777777" w:rsidR="00125134" w:rsidRPr="00F043C6" w:rsidRDefault="00125134" w:rsidP="00F043C6">
      <w:pPr>
        <w:pStyle w:val="Code"/>
      </w:pPr>
      <w:r w:rsidRPr="00F043C6">
        <w:t xml:space="preserve">    }</w:t>
      </w:r>
    </w:p>
    <w:p w14:paraId="2B6888D9" w14:textId="77777777" w:rsidR="00125134" w:rsidRPr="00F043C6" w:rsidRDefault="00125134" w:rsidP="00F043C6">
      <w:pPr>
        <w:pStyle w:val="Code"/>
      </w:pPr>
      <w:r w:rsidRPr="00F043C6">
        <w:t>}</w:t>
      </w:r>
    </w:p>
    <w:p w14:paraId="6456BFC7" w14:textId="0D1D4CC9" w:rsidR="00125134" w:rsidRPr="00125134" w:rsidRDefault="00125134" w:rsidP="007554D1">
      <w:pPr>
        <w:pStyle w:val="CodeListingCaption"/>
        <w:rPr>
          <w:lang w:eastAsia="en-GB"/>
        </w:rPr>
      </w:pPr>
      <w:r w:rsidRPr="00125134">
        <w:lastRenderedPageBreak/>
        <w:t xml:space="preserve">An </w:t>
      </w:r>
      <w:r w:rsidRPr="00F043C6">
        <w:rPr>
          <w:rStyle w:val="Literal"/>
        </w:rPr>
        <w:t>impl</w:t>
      </w:r>
      <w:r w:rsidRPr="00125134">
        <w:t xml:space="preserve"> block that only applies to a struct with a particular concrete type for the generic type parameter </w:t>
      </w:r>
      <w:r w:rsidRPr="00F043C6">
        <w:rPr>
          <w:rStyle w:val="Literal"/>
        </w:rPr>
        <w:t>T</w:t>
      </w:r>
    </w:p>
    <w:p w14:paraId="6F08120D" w14:textId="3D52F4A9" w:rsidR="00125134" w:rsidRPr="00125134" w:rsidRDefault="00125134" w:rsidP="00125134">
      <w:pPr>
        <w:pStyle w:val="Body"/>
        <w:rPr>
          <w:lang w:eastAsia="en-GB"/>
        </w:rPr>
      </w:pPr>
      <w:r w:rsidRPr="00125134">
        <w:rPr>
          <w:lang w:eastAsia="en-GB"/>
        </w:rPr>
        <w:t xml:space="preserve">This code means the type </w:t>
      </w:r>
      <w:r w:rsidRPr="00F043C6">
        <w:rPr>
          <w:rStyle w:val="Literal"/>
        </w:rPr>
        <w:t>Point&lt;f32&gt;</w:t>
      </w:r>
      <w:r w:rsidRPr="00125134">
        <w:t xml:space="preserve"> will have a </w:t>
      </w:r>
      <w:r w:rsidRPr="00F043C6">
        <w:rPr>
          <w:rStyle w:val="Literal"/>
        </w:rPr>
        <w:t>distance_from_origin</w:t>
      </w:r>
      <w:r w:rsidRPr="00125134">
        <w:t xml:space="preserve"> method; other instances of </w:t>
      </w:r>
      <w:r w:rsidRPr="00F043C6">
        <w:rPr>
          <w:rStyle w:val="Literal"/>
        </w:rPr>
        <w:t>Point&lt;T&gt;</w:t>
      </w:r>
      <w:r w:rsidRPr="00125134">
        <w:t xml:space="preserve"> where </w:t>
      </w:r>
      <w:r w:rsidRPr="00F043C6">
        <w:rPr>
          <w:rStyle w:val="Literal"/>
        </w:rPr>
        <w:t>T</w:t>
      </w:r>
      <w:r w:rsidRPr="00125134">
        <w:t xml:space="preserve"> is not of type </w:t>
      </w:r>
      <w:r w:rsidRPr="00F043C6">
        <w:rPr>
          <w:rStyle w:val="Literal"/>
        </w:rPr>
        <w:t>f32</w:t>
      </w:r>
      <w:r w:rsidRPr="00125134">
        <w:rPr>
          <w:lang w:eastAsia="en-GB"/>
        </w:rPr>
        <w:t xml:space="preserve"> will not</w:t>
      </w:r>
      <w:r>
        <w:rPr>
          <w:lang w:eastAsia="en-GB"/>
        </w:rPr>
        <w:t xml:space="preserve"> </w:t>
      </w:r>
      <w:r w:rsidRPr="00125134">
        <w:rPr>
          <w:lang w:eastAsia="en-GB"/>
        </w:rPr>
        <w:t>have this method defined. The method measures how far our point is from the</w:t>
      </w:r>
      <w:r>
        <w:rPr>
          <w:lang w:eastAsia="en-GB"/>
        </w:rPr>
        <w:t xml:space="preserve"> </w:t>
      </w:r>
      <w:r w:rsidRPr="00125134">
        <w:rPr>
          <w:lang w:eastAsia="en-GB"/>
        </w:rPr>
        <w:t>point at coordinates (0.0, 0.0) and uses mathematical operations that are</w:t>
      </w:r>
      <w:r>
        <w:rPr>
          <w:lang w:eastAsia="en-GB"/>
        </w:rPr>
        <w:t xml:space="preserve"> </w:t>
      </w:r>
      <w:r w:rsidRPr="00125134">
        <w:rPr>
          <w:lang w:eastAsia="en-GB"/>
        </w:rPr>
        <w:t xml:space="preserve">available only for </w:t>
      </w:r>
      <w:r w:rsidR="006557F4" w:rsidRPr="00125134">
        <w:rPr>
          <w:lang w:eastAsia="en-GB"/>
        </w:rPr>
        <w:t>floating</w:t>
      </w:r>
      <w:r w:rsidR="006557F4">
        <w:rPr>
          <w:lang w:eastAsia="en-GB"/>
        </w:rPr>
        <w:t>-</w:t>
      </w:r>
      <w:r w:rsidRPr="00125134">
        <w:rPr>
          <w:lang w:eastAsia="en-GB"/>
        </w:rPr>
        <w:t>point types.</w:t>
      </w:r>
    </w:p>
    <w:p w14:paraId="23A977FB" w14:textId="1D2651A3" w:rsidR="00125134" w:rsidRPr="00125134" w:rsidRDefault="00125134" w:rsidP="00125134">
      <w:pPr>
        <w:pStyle w:val="Body"/>
        <w:rPr>
          <w:lang w:eastAsia="en-GB"/>
        </w:rPr>
      </w:pPr>
      <w:r w:rsidRPr="00125134">
        <w:rPr>
          <w:lang w:eastAsia="en-GB"/>
        </w:rPr>
        <w:t>Generic type parameters in a struct definition aren’t always the same as those</w:t>
      </w:r>
      <w:r>
        <w:rPr>
          <w:lang w:eastAsia="en-GB"/>
        </w:rPr>
        <w:t xml:space="preserve"> </w:t>
      </w:r>
      <w:r w:rsidRPr="00125134">
        <w:rPr>
          <w:lang w:eastAsia="en-GB"/>
        </w:rPr>
        <w:t>you use in that same struct’s method signatures. Listing 10-11 uses the generic</w:t>
      </w:r>
      <w:r>
        <w:rPr>
          <w:lang w:eastAsia="en-GB"/>
        </w:rPr>
        <w:t xml:space="preserve"> </w:t>
      </w:r>
      <w:r w:rsidRPr="00125134">
        <w:rPr>
          <w:lang w:eastAsia="en-GB"/>
        </w:rPr>
        <w:t xml:space="preserve">types </w:t>
      </w:r>
      <w:r w:rsidRPr="00F043C6">
        <w:rPr>
          <w:rStyle w:val="Literal"/>
        </w:rPr>
        <w:t>X1</w:t>
      </w:r>
      <w:r w:rsidRPr="00125134">
        <w:t xml:space="preserve"> and </w:t>
      </w:r>
      <w:r w:rsidRPr="00F043C6">
        <w:rPr>
          <w:rStyle w:val="Literal"/>
        </w:rPr>
        <w:t>Y1</w:t>
      </w:r>
      <w:r w:rsidRPr="00125134">
        <w:t xml:space="preserve"> for the </w:t>
      </w:r>
      <w:r w:rsidRPr="00F043C6">
        <w:rPr>
          <w:rStyle w:val="Literal"/>
        </w:rPr>
        <w:t>Point</w:t>
      </w:r>
      <w:r w:rsidRPr="00125134">
        <w:t xml:space="preserve"> struct and </w:t>
      </w:r>
      <w:r w:rsidRPr="00F043C6">
        <w:rPr>
          <w:rStyle w:val="Literal"/>
        </w:rPr>
        <w:t>X2</w:t>
      </w:r>
      <w:r w:rsidRPr="00125134">
        <w:t xml:space="preserve"> </w:t>
      </w:r>
      <w:r w:rsidRPr="00F043C6">
        <w:rPr>
          <w:rStyle w:val="Literal"/>
        </w:rPr>
        <w:t>Y2</w:t>
      </w:r>
      <w:r w:rsidRPr="00125134">
        <w:t xml:space="preserve"> for the </w:t>
      </w:r>
      <w:r w:rsidRPr="00F043C6">
        <w:rPr>
          <w:rStyle w:val="Literal"/>
        </w:rPr>
        <w:t>mixup</w:t>
      </w:r>
      <w:r w:rsidRPr="00125134">
        <w:t xml:space="preserve"> method signature to make the example clearer. The method creates a new </w:t>
      </w:r>
      <w:r w:rsidRPr="00F043C6">
        <w:rPr>
          <w:rStyle w:val="Literal"/>
        </w:rPr>
        <w:t>Point</w:t>
      </w:r>
      <w:r w:rsidRPr="00125134">
        <w:t xml:space="preserve"> instance with the </w:t>
      </w:r>
      <w:r w:rsidRPr="00F043C6">
        <w:rPr>
          <w:rStyle w:val="Literal"/>
        </w:rPr>
        <w:t>x</w:t>
      </w:r>
      <w:r w:rsidRPr="00125134">
        <w:t xml:space="preserve"> value from the </w:t>
      </w:r>
      <w:r w:rsidRPr="00F043C6">
        <w:rPr>
          <w:rStyle w:val="Literal"/>
        </w:rPr>
        <w:t>self</w:t>
      </w:r>
      <w:r w:rsidRPr="00125134">
        <w:t xml:space="preserve"> </w:t>
      </w:r>
      <w:r w:rsidRPr="00F043C6">
        <w:rPr>
          <w:rStyle w:val="Literal"/>
        </w:rPr>
        <w:t>Point</w:t>
      </w:r>
      <w:r w:rsidRPr="00125134">
        <w:t xml:space="preserve"> (of type </w:t>
      </w:r>
      <w:r w:rsidRPr="00F043C6">
        <w:rPr>
          <w:rStyle w:val="Literal"/>
        </w:rPr>
        <w:t>X1</w:t>
      </w:r>
      <w:r w:rsidRPr="00125134">
        <w:t xml:space="preserve">) and the </w:t>
      </w:r>
      <w:r w:rsidRPr="00F043C6">
        <w:rPr>
          <w:rStyle w:val="Literal"/>
        </w:rPr>
        <w:t>y</w:t>
      </w:r>
      <w:r w:rsidRPr="00125134">
        <w:t xml:space="preserve"> value from the passed-in </w:t>
      </w:r>
      <w:r w:rsidRPr="00F043C6">
        <w:rPr>
          <w:rStyle w:val="Literal"/>
        </w:rPr>
        <w:t>Point</w:t>
      </w:r>
      <w:r w:rsidRPr="00125134">
        <w:t xml:space="preserve"> (of type </w:t>
      </w:r>
      <w:r w:rsidRPr="00F043C6">
        <w:rPr>
          <w:rStyle w:val="Literal"/>
        </w:rPr>
        <w:t>Y2</w:t>
      </w:r>
      <w:r w:rsidRPr="00125134">
        <w:rPr>
          <w:lang w:eastAsia="en-GB"/>
        </w:rPr>
        <w:t>).</w:t>
      </w:r>
    </w:p>
    <w:p w14:paraId="376CAA61" w14:textId="3280D67B" w:rsidR="00125134" w:rsidRPr="00125134" w:rsidRDefault="00125134" w:rsidP="007554D1">
      <w:pPr>
        <w:pStyle w:val="CodeLabel"/>
        <w:rPr>
          <w:lang w:eastAsia="en-GB"/>
        </w:rPr>
      </w:pPr>
      <w:commentRangeStart w:id="15"/>
      <w:commentRangeStart w:id="16"/>
      <w:r w:rsidRPr="00125134">
        <w:rPr>
          <w:lang w:eastAsia="en-GB"/>
        </w:rPr>
        <w:t>src/main.rs</w:t>
      </w:r>
      <w:commentRangeEnd w:id="15"/>
      <w:r w:rsidR="008B527A">
        <w:rPr>
          <w:rStyle w:val="CommentReference"/>
          <w:rFonts w:ascii="Times New Roman" w:hAnsi="Times New Roman" w:cs="Times New Roman"/>
          <w:i w:val="0"/>
          <w:color w:val="auto"/>
          <w:lang w:val="en-CA"/>
        </w:rPr>
        <w:commentReference w:id="15"/>
      </w:r>
      <w:commentRangeEnd w:id="16"/>
      <w:r w:rsidR="009940DD">
        <w:rPr>
          <w:rStyle w:val="CommentReference"/>
          <w:rFonts w:ascii="Times New Roman" w:hAnsi="Times New Roman" w:cs="Times New Roman"/>
          <w:i w:val="0"/>
          <w:color w:val="auto"/>
          <w:lang w:val="en-CA"/>
        </w:rPr>
        <w:commentReference w:id="16"/>
      </w:r>
    </w:p>
    <w:p w14:paraId="5ED12F0B" w14:textId="77777777" w:rsidR="00125134" w:rsidRPr="009940DD" w:rsidRDefault="00125134">
      <w:pPr>
        <w:pStyle w:val="Code"/>
        <w:pPrChange w:id="17" w:author="Carol Nichols" w:date="2022-08-24T20:33:00Z">
          <w:pPr>
            <w:pStyle w:val="CodeWide"/>
          </w:pPr>
        </w:pPrChange>
      </w:pPr>
      <w:r w:rsidRPr="009940DD">
        <w:t>struct Point&lt;X1, Y1&gt; {</w:t>
      </w:r>
    </w:p>
    <w:p w14:paraId="1A0690BD" w14:textId="77777777" w:rsidR="00125134" w:rsidRPr="009940DD" w:rsidRDefault="00125134">
      <w:pPr>
        <w:pStyle w:val="Code"/>
        <w:pPrChange w:id="18" w:author="Carol Nichols" w:date="2022-08-24T20:33:00Z">
          <w:pPr>
            <w:pStyle w:val="CodeWide"/>
          </w:pPr>
        </w:pPrChange>
      </w:pPr>
      <w:r w:rsidRPr="009940DD">
        <w:t xml:space="preserve">    x: X1,</w:t>
      </w:r>
    </w:p>
    <w:p w14:paraId="08EB710A" w14:textId="77777777" w:rsidR="00125134" w:rsidRPr="009940DD" w:rsidRDefault="00125134">
      <w:pPr>
        <w:pStyle w:val="Code"/>
        <w:pPrChange w:id="19" w:author="Carol Nichols" w:date="2022-08-24T20:33:00Z">
          <w:pPr>
            <w:pStyle w:val="CodeWide"/>
          </w:pPr>
        </w:pPrChange>
      </w:pPr>
      <w:r w:rsidRPr="009940DD">
        <w:t xml:space="preserve">    y: Y1,</w:t>
      </w:r>
    </w:p>
    <w:p w14:paraId="4B5C3FF5" w14:textId="77777777" w:rsidR="00125134" w:rsidRPr="009940DD" w:rsidRDefault="00125134">
      <w:pPr>
        <w:pStyle w:val="Code"/>
        <w:pPrChange w:id="20" w:author="Carol Nichols" w:date="2022-08-24T20:33:00Z">
          <w:pPr>
            <w:pStyle w:val="CodeWide"/>
          </w:pPr>
        </w:pPrChange>
      </w:pPr>
      <w:r w:rsidRPr="009940DD">
        <w:t>}</w:t>
      </w:r>
    </w:p>
    <w:p w14:paraId="2D0E841B" w14:textId="77777777" w:rsidR="00125134" w:rsidRPr="009940DD" w:rsidRDefault="00125134">
      <w:pPr>
        <w:pStyle w:val="Code"/>
        <w:pPrChange w:id="21" w:author="Carol Nichols" w:date="2022-08-24T20:33:00Z">
          <w:pPr>
            <w:pStyle w:val="CodeWide"/>
          </w:pPr>
        </w:pPrChange>
      </w:pPr>
    </w:p>
    <w:p w14:paraId="20EEBB14" w14:textId="497EA20C" w:rsidR="00125134" w:rsidRPr="009940DD" w:rsidRDefault="00297538">
      <w:pPr>
        <w:pStyle w:val="Code"/>
        <w:pPrChange w:id="22" w:author="Carol Nichols" w:date="2022-08-24T20:33:00Z">
          <w:pPr>
            <w:pStyle w:val="CodeWide"/>
          </w:pPr>
        </w:pPrChange>
      </w:pPr>
      <w:r w:rsidRPr="009940DD">
        <w:rPr>
          <w:rStyle w:val="CodeAnnotation"/>
          <w:color w:val="000000"/>
          <w:shd w:val="clear" w:color="auto" w:fill="auto"/>
        </w:rPr>
        <w:t>1</w:t>
      </w:r>
      <w:r w:rsidRPr="009940DD">
        <w:t xml:space="preserve"> </w:t>
      </w:r>
      <w:r w:rsidR="00125134" w:rsidRPr="009940DD">
        <w:t>impl&lt;X1, Y1&gt; Point&lt;X1, Y1&gt; {</w:t>
      </w:r>
    </w:p>
    <w:p w14:paraId="1F2312CA" w14:textId="77777777" w:rsidR="009940DD" w:rsidRDefault="00297538" w:rsidP="009940DD">
      <w:pPr>
        <w:pStyle w:val="Code"/>
        <w:rPr>
          <w:ins w:id="23" w:author="Carol Nichols" w:date="2022-08-24T20:33:00Z"/>
        </w:rPr>
      </w:pPr>
      <w:r w:rsidRPr="009940DD">
        <w:t xml:space="preserve">  </w:t>
      </w:r>
      <w:r w:rsidRPr="009940DD">
        <w:rPr>
          <w:rStyle w:val="CodeAnnotation"/>
          <w:color w:val="000000"/>
          <w:shd w:val="clear" w:color="auto" w:fill="auto"/>
        </w:rPr>
        <w:t>2</w:t>
      </w:r>
      <w:r w:rsidRPr="009940DD">
        <w:t xml:space="preserve"> </w:t>
      </w:r>
      <w:r w:rsidR="00125134" w:rsidRPr="009940DD">
        <w:t>fn mixup&lt;X2, Y2&gt;(</w:t>
      </w:r>
    </w:p>
    <w:p w14:paraId="099DAD7F" w14:textId="77777777" w:rsidR="009940DD" w:rsidRDefault="009940DD" w:rsidP="009940DD">
      <w:pPr>
        <w:pStyle w:val="Code"/>
        <w:rPr>
          <w:ins w:id="24" w:author="Carol Nichols" w:date="2022-08-24T20:33:00Z"/>
        </w:rPr>
      </w:pPr>
      <w:ins w:id="25" w:author="Carol Nichols" w:date="2022-08-24T20:33:00Z">
        <w:r>
          <w:t xml:space="preserve">        </w:t>
        </w:r>
      </w:ins>
      <w:r w:rsidR="00125134" w:rsidRPr="009940DD">
        <w:t xml:space="preserve">self, </w:t>
      </w:r>
    </w:p>
    <w:p w14:paraId="27F040A1" w14:textId="77777777" w:rsidR="009940DD" w:rsidRDefault="009940DD" w:rsidP="009940DD">
      <w:pPr>
        <w:pStyle w:val="Code"/>
        <w:rPr>
          <w:ins w:id="26" w:author="Carol Nichols" w:date="2022-08-24T20:33:00Z"/>
        </w:rPr>
      </w:pPr>
      <w:ins w:id="27" w:author="Carol Nichols" w:date="2022-08-24T20:33:00Z">
        <w:r>
          <w:t xml:space="preserve">        </w:t>
        </w:r>
      </w:ins>
      <w:r w:rsidR="00125134" w:rsidRPr="009940DD">
        <w:t>other: Point&lt;X2, Y2&gt;</w:t>
      </w:r>
      <w:ins w:id="28" w:author="Carol Nichols" w:date="2022-08-24T20:33:00Z">
        <w:r>
          <w:t>,</w:t>
        </w:r>
      </w:ins>
    </w:p>
    <w:p w14:paraId="018BBBBF" w14:textId="41F86FC2" w:rsidR="00125134" w:rsidRPr="009940DD" w:rsidRDefault="009940DD">
      <w:pPr>
        <w:pStyle w:val="Code"/>
        <w:pPrChange w:id="29" w:author="Carol Nichols" w:date="2022-08-24T20:33:00Z">
          <w:pPr>
            <w:pStyle w:val="CodeWide"/>
          </w:pPr>
        </w:pPrChange>
      </w:pPr>
      <w:ins w:id="30" w:author="Carol Nichols" w:date="2022-08-24T20:33:00Z">
        <w:r>
          <w:t xml:space="preserve">    </w:t>
        </w:r>
      </w:ins>
      <w:r w:rsidR="00125134" w:rsidRPr="009940DD">
        <w:t>) -&gt; Point&lt;X1, Y2&gt; {</w:t>
      </w:r>
    </w:p>
    <w:p w14:paraId="68AE3AD1" w14:textId="77777777" w:rsidR="00125134" w:rsidRPr="009940DD" w:rsidRDefault="00125134">
      <w:pPr>
        <w:pStyle w:val="Code"/>
        <w:pPrChange w:id="31" w:author="Carol Nichols" w:date="2022-08-24T20:33:00Z">
          <w:pPr>
            <w:pStyle w:val="CodeWide"/>
          </w:pPr>
        </w:pPrChange>
      </w:pPr>
      <w:r w:rsidRPr="009940DD">
        <w:t xml:space="preserve">        Point {</w:t>
      </w:r>
    </w:p>
    <w:p w14:paraId="7F13591C" w14:textId="77777777" w:rsidR="00125134" w:rsidRPr="009940DD" w:rsidRDefault="00125134">
      <w:pPr>
        <w:pStyle w:val="Code"/>
        <w:pPrChange w:id="32" w:author="Carol Nichols" w:date="2022-08-24T20:33:00Z">
          <w:pPr>
            <w:pStyle w:val="CodeWide"/>
          </w:pPr>
        </w:pPrChange>
      </w:pPr>
      <w:r w:rsidRPr="009940DD">
        <w:t xml:space="preserve">            x: self.x,</w:t>
      </w:r>
    </w:p>
    <w:p w14:paraId="244E9623" w14:textId="77777777" w:rsidR="00125134" w:rsidRPr="009940DD" w:rsidRDefault="00125134">
      <w:pPr>
        <w:pStyle w:val="Code"/>
        <w:pPrChange w:id="33" w:author="Carol Nichols" w:date="2022-08-24T20:33:00Z">
          <w:pPr>
            <w:pStyle w:val="CodeWide"/>
          </w:pPr>
        </w:pPrChange>
      </w:pPr>
      <w:r w:rsidRPr="009940DD">
        <w:t xml:space="preserve">            y: other.y,</w:t>
      </w:r>
    </w:p>
    <w:p w14:paraId="75E28611" w14:textId="77777777" w:rsidR="00125134" w:rsidRPr="009940DD" w:rsidRDefault="00125134">
      <w:pPr>
        <w:pStyle w:val="Code"/>
        <w:pPrChange w:id="34" w:author="Carol Nichols" w:date="2022-08-24T20:33:00Z">
          <w:pPr>
            <w:pStyle w:val="CodeWide"/>
          </w:pPr>
        </w:pPrChange>
      </w:pPr>
      <w:r w:rsidRPr="009940DD">
        <w:t xml:space="preserve">        }</w:t>
      </w:r>
    </w:p>
    <w:p w14:paraId="0E3E33B6" w14:textId="77777777" w:rsidR="00125134" w:rsidRPr="009940DD" w:rsidRDefault="00125134">
      <w:pPr>
        <w:pStyle w:val="Code"/>
        <w:pPrChange w:id="35" w:author="Carol Nichols" w:date="2022-08-24T20:33:00Z">
          <w:pPr>
            <w:pStyle w:val="CodeWide"/>
          </w:pPr>
        </w:pPrChange>
      </w:pPr>
      <w:r w:rsidRPr="009940DD">
        <w:t xml:space="preserve">    }</w:t>
      </w:r>
    </w:p>
    <w:p w14:paraId="03529893" w14:textId="77777777" w:rsidR="00125134" w:rsidRPr="009940DD" w:rsidRDefault="00125134">
      <w:pPr>
        <w:pStyle w:val="Code"/>
        <w:pPrChange w:id="36" w:author="Carol Nichols" w:date="2022-08-24T20:33:00Z">
          <w:pPr>
            <w:pStyle w:val="CodeWide"/>
          </w:pPr>
        </w:pPrChange>
      </w:pPr>
      <w:r w:rsidRPr="009940DD">
        <w:t>}</w:t>
      </w:r>
    </w:p>
    <w:p w14:paraId="12B3EF82" w14:textId="77777777" w:rsidR="00125134" w:rsidRPr="009940DD" w:rsidRDefault="00125134">
      <w:pPr>
        <w:pStyle w:val="Code"/>
        <w:pPrChange w:id="37" w:author="Carol Nichols" w:date="2022-08-24T20:33:00Z">
          <w:pPr>
            <w:pStyle w:val="CodeWide"/>
          </w:pPr>
        </w:pPrChange>
      </w:pPr>
    </w:p>
    <w:p w14:paraId="1BF8193C" w14:textId="77777777" w:rsidR="00125134" w:rsidRPr="009940DD" w:rsidRDefault="00125134">
      <w:pPr>
        <w:pStyle w:val="Code"/>
        <w:pPrChange w:id="38" w:author="Carol Nichols" w:date="2022-08-24T20:33:00Z">
          <w:pPr>
            <w:pStyle w:val="CodeWide"/>
          </w:pPr>
        </w:pPrChange>
      </w:pPr>
      <w:r w:rsidRPr="009940DD">
        <w:t>fn main() {</w:t>
      </w:r>
    </w:p>
    <w:p w14:paraId="17ECD676" w14:textId="06771555" w:rsidR="00125134" w:rsidRPr="009940DD" w:rsidRDefault="000C5056">
      <w:pPr>
        <w:pStyle w:val="Code"/>
        <w:pPrChange w:id="39" w:author="Carol Nichols" w:date="2022-08-24T20:33:00Z">
          <w:pPr>
            <w:pStyle w:val="CodeWide"/>
          </w:pPr>
        </w:pPrChange>
      </w:pPr>
      <w:r w:rsidRPr="009940DD">
        <w:t xml:space="preserve">  </w:t>
      </w:r>
      <w:r w:rsidRPr="009940DD">
        <w:rPr>
          <w:rStyle w:val="CodeAnnotation"/>
          <w:color w:val="000000"/>
          <w:shd w:val="clear" w:color="auto" w:fill="auto"/>
        </w:rPr>
        <w:t>3</w:t>
      </w:r>
      <w:r w:rsidRPr="009940DD">
        <w:t xml:space="preserve"> </w:t>
      </w:r>
      <w:r w:rsidR="00125134" w:rsidRPr="009940DD">
        <w:t>let p1 = Point { x: 5, y: 10.4 };</w:t>
      </w:r>
    </w:p>
    <w:p w14:paraId="73EC212A" w14:textId="217A1FF8" w:rsidR="00125134" w:rsidRPr="009940DD" w:rsidRDefault="000C5056">
      <w:pPr>
        <w:pStyle w:val="Code"/>
        <w:pPrChange w:id="40" w:author="Carol Nichols" w:date="2022-08-24T20:33:00Z">
          <w:pPr>
            <w:pStyle w:val="CodeWide"/>
          </w:pPr>
        </w:pPrChange>
      </w:pPr>
      <w:r w:rsidRPr="009940DD">
        <w:t xml:space="preserve">  </w:t>
      </w:r>
      <w:r w:rsidRPr="009940DD">
        <w:rPr>
          <w:rStyle w:val="CodeAnnotation"/>
          <w:color w:val="000000"/>
          <w:shd w:val="clear" w:color="auto" w:fill="auto"/>
        </w:rPr>
        <w:t>4</w:t>
      </w:r>
      <w:r w:rsidRPr="009940DD">
        <w:t xml:space="preserve"> </w:t>
      </w:r>
      <w:r w:rsidR="00125134" w:rsidRPr="009940DD">
        <w:t>let p2 = Point { x: "Hello", y: 'c' };</w:t>
      </w:r>
    </w:p>
    <w:p w14:paraId="44C14038" w14:textId="77777777" w:rsidR="00125134" w:rsidRPr="009940DD" w:rsidRDefault="00125134">
      <w:pPr>
        <w:pStyle w:val="Code"/>
        <w:pPrChange w:id="41" w:author="Carol Nichols" w:date="2022-08-24T20:33:00Z">
          <w:pPr>
            <w:pStyle w:val="CodeWide"/>
          </w:pPr>
        </w:pPrChange>
      </w:pPr>
    </w:p>
    <w:p w14:paraId="44C976D7" w14:textId="65292883" w:rsidR="00125134" w:rsidRPr="009940DD" w:rsidRDefault="000C5056">
      <w:pPr>
        <w:pStyle w:val="Code"/>
        <w:pPrChange w:id="42" w:author="Carol Nichols" w:date="2022-08-24T20:33:00Z">
          <w:pPr>
            <w:pStyle w:val="CodeWide"/>
          </w:pPr>
        </w:pPrChange>
      </w:pPr>
      <w:r w:rsidRPr="009940DD">
        <w:t xml:space="preserve">  </w:t>
      </w:r>
      <w:r w:rsidRPr="009940DD">
        <w:rPr>
          <w:rStyle w:val="CodeAnnotation"/>
          <w:color w:val="000000"/>
          <w:shd w:val="clear" w:color="auto" w:fill="auto"/>
        </w:rPr>
        <w:t>5</w:t>
      </w:r>
      <w:r w:rsidRPr="009940DD">
        <w:t xml:space="preserve"> </w:t>
      </w:r>
      <w:r w:rsidR="00125134" w:rsidRPr="009940DD">
        <w:t>let p3 = p1.mixup(p2);</w:t>
      </w:r>
    </w:p>
    <w:p w14:paraId="7FE0EF6B" w14:textId="77777777" w:rsidR="00125134" w:rsidRPr="009940DD" w:rsidRDefault="00125134">
      <w:pPr>
        <w:pStyle w:val="Code"/>
        <w:pPrChange w:id="43" w:author="Carol Nichols" w:date="2022-08-24T20:33:00Z">
          <w:pPr>
            <w:pStyle w:val="CodeWide"/>
          </w:pPr>
        </w:pPrChange>
      </w:pPr>
    </w:p>
    <w:p w14:paraId="734DC97D" w14:textId="77040500" w:rsidR="00125134" w:rsidRPr="009940DD" w:rsidRDefault="0034566A">
      <w:pPr>
        <w:pStyle w:val="Code"/>
        <w:pPrChange w:id="44" w:author="Carol Nichols" w:date="2022-08-24T20:33:00Z">
          <w:pPr>
            <w:pStyle w:val="CodeWide"/>
          </w:pPr>
        </w:pPrChange>
      </w:pPr>
      <w:r w:rsidRPr="009940DD">
        <w:t xml:space="preserve">  </w:t>
      </w:r>
      <w:r w:rsidRPr="009940DD">
        <w:rPr>
          <w:rStyle w:val="CodeAnnotation"/>
          <w:color w:val="000000"/>
          <w:shd w:val="clear" w:color="auto" w:fill="auto"/>
        </w:rPr>
        <w:t>6</w:t>
      </w:r>
      <w:r w:rsidRPr="009940DD">
        <w:t xml:space="preserve"> </w:t>
      </w:r>
      <w:r w:rsidR="00125134" w:rsidRPr="009940DD">
        <w:t>println!("p3.x = {}, p3.y = {}", p3.x, p3.y);</w:t>
      </w:r>
    </w:p>
    <w:p w14:paraId="0A37B6BA" w14:textId="77777777" w:rsidR="00125134" w:rsidRPr="009940DD" w:rsidRDefault="00125134">
      <w:pPr>
        <w:pStyle w:val="Code"/>
        <w:pPrChange w:id="45" w:author="Carol Nichols" w:date="2022-08-24T20:33:00Z">
          <w:pPr>
            <w:pStyle w:val="CodeWide"/>
          </w:pPr>
        </w:pPrChange>
      </w:pPr>
      <w:r w:rsidRPr="009940DD">
        <w:t>}</w:t>
      </w:r>
    </w:p>
    <w:p w14:paraId="1669A9DB" w14:textId="12815E3C" w:rsidR="00125134" w:rsidRPr="00125134" w:rsidRDefault="00125134" w:rsidP="007554D1">
      <w:pPr>
        <w:pStyle w:val="CodeListingCaption"/>
        <w:rPr>
          <w:lang w:eastAsia="en-GB"/>
        </w:rPr>
      </w:pPr>
      <w:r w:rsidRPr="00125134">
        <w:rPr>
          <w:lang w:eastAsia="en-GB"/>
        </w:rPr>
        <w:t>A method that uses generic types different from its struct’s</w:t>
      </w:r>
      <w:r>
        <w:rPr>
          <w:lang w:eastAsia="en-GB"/>
        </w:rPr>
        <w:t xml:space="preserve"> </w:t>
      </w:r>
      <w:r w:rsidRPr="00125134">
        <w:rPr>
          <w:lang w:eastAsia="en-GB"/>
        </w:rPr>
        <w:t>definition</w:t>
      </w:r>
    </w:p>
    <w:p w14:paraId="6EA5F772" w14:textId="0F0E12B2" w:rsidR="00125134" w:rsidRPr="00125134" w:rsidRDefault="00125134" w:rsidP="00125134">
      <w:pPr>
        <w:pStyle w:val="Body"/>
        <w:rPr>
          <w:lang w:eastAsia="en-GB"/>
        </w:rPr>
      </w:pPr>
      <w:r w:rsidRPr="00125134">
        <w:t xml:space="preserve">In </w:t>
      </w:r>
      <w:r w:rsidRPr="00F043C6">
        <w:rPr>
          <w:rStyle w:val="Literal"/>
        </w:rPr>
        <w:t>main</w:t>
      </w:r>
      <w:r w:rsidRPr="00125134">
        <w:t xml:space="preserve">, we’ve defined a </w:t>
      </w:r>
      <w:r w:rsidRPr="00F043C6">
        <w:rPr>
          <w:rStyle w:val="Literal"/>
        </w:rPr>
        <w:t>Point</w:t>
      </w:r>
      <w:r w:rsidRPr="00125134">
        <w:t xml:space="preserve"> that has an </w:t>
      </w:r>
      <w:r w:rsidRPr="00F043C6">
        <w:rPr>
          <w:rStyle w:val="Literal"/>
        </w:rPr>
        <w:t>i32</w:t>
      </w:r>
      <w:r w:rsidRPr="00125134">
        <w:t xml:space="preserve"> for </w:t>
      </w:r>
      <w:r w:rsidRPr="00F043C6">
        <w:rPr>
          <w:rStyle w:val="Literal"/>
        </w:rPr>
        <w:t>x</w:t>
      </w:r>
      <w:r w:rsidRPr="00125134">
        <w:t xml:space="preserve"> (with value </w:t>
      </w:r>
      <w:r w:rsidRPr="00F043C6">
        <w:rPr>
          <w:rStyle w:val="Literal"/>
        </w:rPr>
        <w:t>5</w:t>
      </w:r>
      <w:r w:rsidRPr="00125134">
        <w:t xml:space="preserve">) and an </w:t>
      </w:r>
      <w:r w:rsidRPr="00F043C6">
        <w:rPr>
          <w:rStyle w:val="Literal"/>
        </w:rPr>
        <w:t>f64</w:t>
      </w:r>
      <w:r w:rsidRPr="00125134">
        <w:t xml:space="preserve"> for </w:t>
      </w:r>
      <w:r w:rsidRPr="00F043C6">
        <w:rPr>
          <w:rStyle w:val="Literal"/>
        </w:rPr>
        <w:t>y</w:t>
      </w:r>
      <w:r w:rsidRPr="00125134">
        <w:t xml:space="preserve"> (with value </w:t>
      </w:r>
      <w:r w:rsidRPr="00F043C6">
        <w:rPr>
          <w:rStyle w:val="Literal"/>
        </w:rPr>
        <w:t>10.4</w:t>
      </w:r>
      <w:r w:rsidR="00DF3D00">
        <w:t xml:space="preserve"> </w:t>
      </w:r>
      <w:r w:rsidR="00DF3D00" w:rsidRPr="000F2A09">
        <w:rPr>
          <w:rStyle w:val="CodeAnnotation"/>
        </w:rPr>
        <w:t>3</w:t>
      </w:r>
      <w:r w:rsidR="00DF3D00">
        <w:t>)</w:t>
      </w:r>
      <w:r w:rsidRPr="00125134">
        <w:t xml:space="preserve">. The </w:t>
      </w:r>
      <w:r w:rsidRPr="00F043C6">
        <w:rPr>
          <w:rStyle w:val="Literal"/>
        </w:rPr>
        <w:t>p2</w:t>
      </w:r>
      <w:r w:rsidRPr="00125134">
        <w:t xml:space="preserve"> variable is a </w:t>
      </w:r>
      <w:r w:rsidRPr="00F043C6">
        <w:rPr>
          <w:rStyle w:val="Literal"/>
        </w:rPr>
        <w:t>Point</w:t>
      </w:r>
      <w:r w:rsidRPr="00125134">
        <w:t xml:space="preserve"> struct that has a string slice for </w:t>
      </w:r>
      <w:r w:rsidRPr="00F043C6">
        <w:rPr>
          <w:rStyle w:val="Literal"/>
        </w:rPr>
        <w:t>x</w:t>
      </w:r>
      <w:r w:rsidRPr="00125134">
        <w:t xml:space="preserve"> (with value </w:t>
      </w:r>
      <w:r w:rsidRPr="00F043C6">
        <w:rPr>
          <w:rStyle w:val="Literal"/>
        </w:rPr>
        <w:t>"Hello"</w:t>
      </w:r>
      <w:r w:rsidRPr="00125134">
        <w:t xml:space="preserve">) and a </w:t>
      </w:r>
      <w:r w:rsidRPr="00F043C6">
        <w:rPr>
          <w:rStyle w:val="Literal"/>
        </w:rPr>
        <w:t>char</w:t>
      </w:r>
      <w:r w:rsidRPr="00125134">
        <w:t xml:space="preserve"> for </w:t>
      </w:r>
      <w:r w:rsidRPr="00F043C6">
        <w:rPr>
          <w:rStyle w:val="Literal"/>
        </w:rPr>
        <w:t>y</w:t>
      </w:r>
      <w:r w:rsidRPr="00125134">
        <w:t xml:space="preserve"> (with value </w:t>
      </w:r>
      <w:r w:rsidRPr="00F043C6">
        <w:rPr>
          <w:rStyle w:val="Literal"/>
        </w:rPr>
        <w:t>c</w:t>
      </w:r>
      <w:r w:rsidR="00801DF2">
        <w:t xml:space="preserve"> </w:t>
      </w:r>
      <w:r w:rsidR="00801DF2" w:rsidRPr="000F2A09">
        <w:rPr>
          <w:rStyle w:val="CodeAnnotation"/>
        </w:rPr>
        <w:t>4</w:t>
      </w:r>
      <w:r w:rsidR="00801DF2">
        <w:t>)</w:t>
      </w:r>
      <w:r w:rsidRPr="00125134">
        <w:t xml:space="preserve">. Calling </w:t>
      </w:r>
      <w:r w:rsidRPr="00F043C6">
        <w:rPr>
          <w:rStyle w:val="Literal"/>
        </w:rPr>
        <w:t>mixup</w:t>
      </w:r>
      <w:r w:rsidRPr="00125134">
        <w:t xml:space="preserve"> on </w:t>
      </w:r>
      <w:r w:rsidRPr="00F043C6">
        <w:rPr>
          <w:rStyle w:val="Literal"/>
        </w:rPr>
        <w:t>p1</w:t>
      </w:r>
      <w:r w:rsidRPr="00125134">
        <w:t xml:space="preserve"> with the argument </w:t>
      </w:r>
      <w:r w:rsidRPr="00F043C6">
        <w:rPr>
          <w:rStyle w:val="Literal"/>
        </w:rPr>
        <w:t>p2</w:t>
      </w:r>
      <w:r w:rsidRPr="00125134">
        <w:t xml:space="preserve"> gives us </w:t>
      </w:r>
      <w:r w:rsidRPr="00F043C6">
        <w:rPr>
          <w:rStyle w:val="Literal"/>
        </w:rPr>
        <w:t>p3</w:t>
      </w:r>
      <w:r w:rsidR="00635543">
        <w:t xml:space="preserve"> </w:t>
      </w:r>
      <w:r w:rsidR="00635543" w:rsidRPr="000F2A09">
        <w:rPr>
          <w:rStyle w:val="CodeAnnotation"/>
        </w:rPr>
        <w:t>5</w:t>
      </w:r>
      <w:r w:rsidR="00BE0519">
        <w:t xml:space="preserve">, </w:t>
      </w:r>
      <w:r w:rsidRPr="00125134">
        <w:t xml:space="preserve">which will have an </w:t>
      </w:r>
      <w:r w:rsidRPr="00F043C6">
        <w:rPr>
          <w:rStyle w:val="Literal"/>
        </w:rPr>
        <w:t>i32</w:t>
      </w:r>
      <w:r w:rsidRPr="00125134">
        <w:t xml:space="preserve"> for </w:t>
      </w:r>
      <w:r w:rsidRPr="00F043C6">
        <w:rPr>
          <w:rStyle w:val="Literal"/>
        </w:rPr>
        <w:t>x</w:t>
      </w:r>
      <w:r w:rsidRPr="00125134">
        <w:t xml:space="preserve"> because </w:t>
      </w:r>
      <w:r w:rsidRPr="00F043C6">
        <w:rPr>
          <w:rStyle w:val="Literal"/>
        </w:rPr>
        <w:t>x</w:t>
      </w:r>
      <w:r w:rsidRPr="00125134">
        <w:t xml:space="preserve"> came from </w:t>
      </w:r>
      <w:r w:rsidRPr="00F043C6">
        <w:rPr>
          <w:rStyle w:val="Literal"/>
        </w:rPr>
        <w:t>p1</w:t>
      </w:r>
      <w:r w:rsidRPr="00125134">
        <w:t xml:space="preserve">. The </w:t>
      </w:r>
      <w:r w:rsidRPr="00F043C6">
        <w:rPr>
          <w:rStyle w:val="Literal"/>
        </w:rPr>
        <w:t>p3</w:t>
      </w:r>
      <w:r w:rsidRPr="00125134">
        <w:t xml:space="preserve"> variable will have a </w:t>
      </w:r>
      <w:r w:rsidRPr="00F043C6">
        <w:rPr>
          <w:rStyle w:val="Literal"/>
        </w:rPr>
        <w:t>char</w:t>
      </w:r>
      <w:r w:rsidRPr="00125134">
        <w:t xml:space="preserve"> for </w:t>
      </w:r>
      <w:r w:rsidRPr="00F043C6">
        <w:rPr>
          <w:rStyle w:val="Literal"/>
        </w:rPr>
        <w:t>y</w:t>
      </w:r>
      <w:r w:rsidRPr="00125134">
        <w:t xml:space="preserve"> because </w:t>
      </w:r>
      <w:r w:rsidRPr="00F043C6">
        <w:rPr>
          <w:rStyle w:val="Literal"/>
        </w:rPr>
        <w:t>y</w:t>
      </w:r>
      <w:r w:rsidRPr="00125134">
        <w:t xml:space="preserve"> came from </w:t>
      </w:r>
      <w:r w:rsidRPr="00F043C6">
        <w:rPr>
          <w:rStyle w:val="Literal"/>
        </w:rPr>
        <w:t>p2</w:t>
      </w:r>
      <w:r w:rsidRPr="00125134">
        <w:t xml:space="preserve">. The </w:t>
      </w:r>
      <w:r w:rsidRPr="00F043C6">
        <w:rPr>
          <w:rStyle w:val="Literal"/>
        </w:rPr>
        <w:t>println!</w:t>
      </w:r>
      <w:r w:rsidRPr="00125134">
        <w:t xml:space="preserve"> macro call</w:t>
      </w:r>
      <w:r w:rsidR="00461F4A">
        <w:t xml:space="preserve"> </w:t>
      </w:r>
      <w:r w:rsidR="00461F4A" w:rsidRPr="000F2A09">
        <w:rPr>
          <w:rStyle w:val="CodeAnnotation"/>
        </w:rPr>
        <w:t>6</w:t>
      </w:r>
      <w:r w:rsidRPr="00125134">
        <w:t xml:space="preserve"> will print </w:t>
      </w:r>
      <w:r w:rsidRPr="00F043C6">
        <w:rPr>
          <w:rStyle w:val="Literal"/>
        </w:rPr>
        <w:t>p3.x = 5, p3.y = c</w:t>
      </w:r>
      <w:r w:rsidRPr="00125134">
        <w:rPr>
          <w:lang w:eastAsia="en-GB"/>
        </w:rPr>
        <w:t>.</w:t>
      </w:r>
    </w:p>
    <w:p w14:paraId="7012B5CA" w14:textId="29F0014B" w:rsidR="00125134" w:rsidRPr="00125134" w:rsidRDefault="00125134" w:rsidP="00125134">
      <w:pPr>
        <w:pStyle w:val="Body"/>
        <w:rPr>
          <w:lang w:eastAsia="en-GB"/>
        </w:rPr>
      </w:pPr>
      <w:r w:rsidRPr="00125134">
        <w:rPr>
          <w:lang w:eastAsia="en-GB"/>
        </w:rPr>
        <w:lastRenderedPageBreak/>
        <w:t>The purpose of this example is to demonstrate a situation in which some generic</w:t>
      </w:r>
      <w:r>
        <w:rPr>
          <w:lang w:eastAsia="en-GB"/>
        </w:rPr>
        <w:t xml:space="preserve"> </w:t>
      </w:r>
      <w:r w:rsidRPr="00125134">
        <w:rPr>
          <w:lang w:eastAsia="en-GB"/>
        </w:rPr>
        <w:t xml:space="preserve">parameters are declared with </w:t>
      </w:r>
      <w:r w:rsidRPr="00F043C6">
        <w:rPr>
          <w:rStyle w:val="Literal"/>
        </w:rPr>
        <w:t>impl</w:t>
      </w:r>
      <w:r w:rsidRPr="00125134">
        <w:t xml:space="preserve"> and some are declared with the method definition. Here, the generic parameters </w:t>
      </w:r>
      <w:r w:rsidRPr="00F043C6">
        <w:rPr>
          <w:rStyle w:val="Literal"/>
        </w:rPr>
        <w:t>X1</w:t>
      </w:r>
      <w:r w:rsidRPr="00125134">
        <w:t xml:space="preserve"> and </w:t>
      </w:r>
      <w:r w:rsidRPr="00F043C6">
        <w:rPr>
          <w:rStyle w:val="Literal"/>
        </w:rPr>
        <w:t>Y1</w:t>
      </w:r>
      <w:r w:rsidRPr="00125134">
        <w:t xml:space="preserve"> are declared after </w:t>
      </w:r>
      <w:r w:rsidRPr="00F043C6">
        <w:rPr>
          <w:rStyle w:val="Literal"/>
        </w:rPr>
        <w:t>impl</w:t>
      </w:r>
      <w:r w:rsidRPr="00125134">
        <w:t xml:space="preserve"> </w:t>
      </w:r>
      <w:r w:rsidR="006666CC" w:rsidRPr="000F2A09">
        <w:rPr>
          <w:rStyle w:val="CodeAnnotation"/>
        </w:rPr>
        <w:t>1</w:t>
      </w:r>
      <w:r w:rsidR="006666CC">
        <w:t xml:space="preserve"> </w:t>
      </w:r>
      <w:r w:rsidRPr="00125134">
        <w:t xml:space="preserve">because they go with the struct definition. The generic parameters </w:t>
      </w:r>
      <w:r w:rsidRPr="00F043C6">
        <w:rPr>
          <w:rStyle w:val="Literal"/>
        </w:rPr>
        <w:t>X2</w:t>
      </w:r>
      <w:r w:rsidRPr="00125134">
        <w:t xml:space="preserve"> and </w:t>
      </w:r>
      <w:r w:rsidRPr="00F043C6">
        <w:rPr>
          <w:rStyle w:val="Literal"/>
        </w:rPr>
        <w:t>Y2</w:t>
      </w:r>
      <w:r w:rsidRPr="00125134">
        <w:t xml:space="preserve"> are declared after </w:t>
      </w:r>
      <w:r w:rsidRPr="00F043C6">
        <w:rPr>
          <w:rStyle w:val="Literal"/>
        </w:rPr>
        <w:t>fn mixup</w:t>
      </w:r>
      <w:r w:rsidRPr="00125134">
        <w:rPr>
          <w:lang w:eastAsia="en-GB"/>
        </w:rPr>
        <w:t xml:space="preserve"> </w:t>
      </w:r>
      <w:r w:rsidR="006666CC" w:rsidRPr="000F2A09">
        <w:rPr>
          <w:rStyle w:val="CodeAnnotation"/>
        </w:rPr>
        <w:t>2</w:t>
      </w:r>
      <w:r w:rsidR="006666CC">
        <w:rPr>
          <w:lang w:eastAsia="en-GB"/>
        </w:rPr>
        <w:t xml:space="preserve"> </w:t>
      </w:r>
      <w:r w:rsidRPr="00125134">
        <w:rPr>
          <w:lang w:eastAsia="en-GB"/>
        </w:rPr>
        <w:t>because they’re only relevant to the</w:t>
      </w:r>
      <w:r>
        <w:rPr>
          <w:lang w:eastAsia="en-GB"/>
        </w:rPr>
        <w:t xml:space="preserve"> </w:t>
      </w:r>
      <w:r w:rsidRPr="00125134">
        <w:rPr>
          <w:lang w:eastAsia="en-GB"/>
        </w:rPr>
        <w:t>method.</w:t>
      </w:r>
      <w:r w:rsidR="005208E3">
        <w:rPr>
          <w:lang w:eastAsia="en-GB"/>
        </w:rPr>
        <w:fldChar w:fldCharType="begin"/>
      </w:r>
      <w:r w:rsidR="005208E3">
        <w:instrText xml:space="preserve"> XE "</w:instrText>
      </w:r>
      <w:r w:rsidR="005208E3" w:rsidRPr="00B06597">
        <w:instrText>generics</w:instrText>
      </w:r>
      <w:r w:rsidR="005208E3">
        <w:instrText>:in method definitions</w:instrText>
      </w:r>
      <w:r w:rsidR="005208E3" w:rsidRPr="00B06597">
        <w:instrText xml:space="preserve"> </w:instrText>
      </w:r>
      <w:r w:rsidR="005208E3">
        <w:instrText>end</w:instrText>
      </w:r>
      <w:r w:rsidR="005208E3" w:rsidRPr="00B06597">
        <w:instrText>Range</w:instrText>
      </w:r>
      <w:r w:rsidR="005208E3">
        <w:instrText xml:space="preserve">" </w:instrText>
      </w:r>
      <w:r w:rsidR="005208E3">
        <w:rPr>
          <w:lang w:eastAsia="en-GB"/>
        </w:rPr>
        <w:fldChar w:fldCharType="end"/>
      </w:r>
    </w:p>
    <w:bookmarkStart w:id="46" w:name="performance-of-code-using-generics"/>
    <w:bookmarkStart w:id="47" w:name="_Toc106373940"/>
    <w:bookmarkEnd w:id="46"/>
    <w:p w14:paraId="18D4FD72" w14:textId="5A96F1F2" w:rsidR="00125134" w:rsidRPr="00125134" w:rsidRDefault="00867772" w:rsidP="00F043C6">
      <w:pPr>
        <w:pStyle w:val="HeadB"/>
        <w:rPr>
          <w:lang w:eastAsia="en-GB"/>
        </w:rPr>
      </w:pPr>
      <w:r>
        <w:rPr>
          <w:lang w:eastAsia="en-GB"/>
        </w:rPr>
        <w:fldChar w:fldCharType="begin"/>
      </w:r>
      <w:r>
        <w:instrText xml:space="preserve"> XE "</w:instrText>
      </w:r>
      <w:r w:rsidRPr="00B06597">
        <w:instrText>generics</w:instrText>
      </w:r>
      <w:r>
        <w:instrText>:performance of</w:instrText>
      </w:r>
      <w:r w:rsidRPr="00B06597">
        <w:instrText xml:space="preserve"> startRange</w:instrText>
      </w:r>
      <w:r>
        <w:instrText xml:space="preserve">" </w:instrText>
      </w:r>
      <w:r>
        <w:rPr>
          <w:lang w:eastAsia="en-GB"/>
        </w:rPr>
        <w:fldChar w:fldCharType="end"/>
      </w:r>
      <w:r w:rsidR="00C0050E">
        <w:rPr>
          <w:lang w:eastAsia="en-GB"/>
        </w:rPr>
        <w:fldChar w:fldCharType="begin"/>
      </w:r>
      <w:r w:rsidR="00C0050E">
        <w:instrText xml:space="preserve"> XE "monomorphization</w:instrText>
      </w:r>
      <w:r w:rsidR="00C0050E" w:rsidRPr="00B06597">
        <w:instrText xml:space="preserve"> startRange</w:instrText>
      </w:r>
      <w:r w:rsidR="00C0050E">
        <w:instrText xml:space="preserve">" </w:instrText>
      </w:r>
      <w:r w:rsidR="00C0050E">
        <w:rPr>
          <w:lang w:eastAsia="en-GB"/>
        </w:rPr>
        <w:fldChar w:fldCharType="end"/>
      </w:r>
      <w:r w:rsidR="00125134" w:rsidRPr="00125134">
        <w:rPr>
          <w:lang w:eastAsia="en-GB"/>
        </w:rPr>
        <w:t>Performance of Code Using Generics</w:t>
      </w:r>
      <w:bookmarkEnd w:id="47"/>
    </w:p>
    <w:p w14:paraId="3E0BCA04" w14:textId="68DDBE34" w:rsidR="00125134" w:rsidRPr="00125134" w:rsidRDefault="00125134" w:rsidP="00F043C6">
      <w:pPr>
        <w:pStyle w:val="Body"/>
        <w:rPr>
          <w:lang w:eastAsia="en-GB"/>
        </w:rPr>
      </w:pPr>
      <w:r w:rsidRPr="00125134">
        <w:rPr>
          <w:lang w:eastAsia="en-GB"/>
        </w:rPr>
        <w:t>You might be wondering whether there is a runtime cost when using generic type</w:t>
      </w:r>
      <w:r>
        <w:rPr>
          <w:lang w:eastAsia="en-GB"/>
        </w:rPr>
        <w:t xml:space="preserve"> </w:t>
      </w:r>
      <w:r w:rsidRPr="00125134">
        <w:rPr>
          <w:lang w:eastAsia="en-GB"/>
        </w:rPr>
        <w:t xml:space="preserve">parameters. The good news is that using generic types won’t make your </w:t>
      </w:r>
      <w:r w:rsidR="005D2C8A">
        <w:rPr>
          <w:lang w:eastAsia="en-GB"/>
        </w:rPr>
        <w:t>program</w:t>
      </w:r>
      <w:r w:rsidR="006557F4">
        <w:rPr>
          <w:lang w:eastAsia="en-GB"/>
        </w:rPr>
        <w:t xml:space="preserve"> </w:t>
      </w:r>
      <w:r w:rsidRPr="00125134">
        <w:rPr>
          <w:lang w:eastAsia="en-GB"/>
        </w:rPr>
        <w:t>run any</w:t>
      </w:r>
      <w:r>
        <w:rPr>
          <w:lang w:eastAsia="en-GB"/>
        </w:rPr>
        <w:t xml:space="preserve"> </w:t>
      </w:r>
      <w:r w:rsidRPr="00125134">
        <w:rPr>
          <w:lang w:eastAsia="en-GB"/>
        </w:rPr>
        <w:t>slower than it would with concrete types.</w:t>
      </w:r>
    </w:p>
    <w:p w14:paraId="6551DFDB" w14:textId="7BC9DF8A" w:rsidR="00125134" w:rsidRPr="00125134" w:rsidRDefault="00125134" w:rsidP="00125134">
      <w:pPr>
        <w:pStyle w:val="Body"/>
        <w:rPr>
          <w:lang w:eastAsia="en-GB"/>
        </w:rPr>
      </w:pPr>
      <w:r w:rsidRPr="00125134">
        <w:t xml:space="preserve">Rust accomplishes this by performing monomorphization of the code using generics at compile time. </w:t>
      </w:r>
      <w:r w:rsidRPr="007D5516">
        <w:rPr>
          <w:rStyle w:val="Italic"/>
        </w:rPr>
        <w:t>Monomorphization</w:t>
      </w:r>
      <w:r w:rsidRPr="00125134">
        <w:rPr>
          <w:lang w:eastAsia="en-GB"/>
        </w:rPr>
        <w:t xml:space="preserve"> is the process of turning generic</w:t>
      </w:r>
      <w:r>
        <w:rPr>
          <w:lang w:eastAsia="en-GB"/>
        </w:rPr>
        <w:t xml:space="preserve"> </w:t>
      </w:r>
      <w:r w:rsidRPr="00125134">
        <w:rPr>
          <w:lang w:eastAsia="en-GB"/>
        </w:rPr>
        <w:t>code into specific code by filling in the concrete types that are used when</w:t>
      </w:r>
      <w:r>
        <w:rPr>
          <w:lang w:eastAsia="en-GB"/>
        </w:rPr>
        <w:t xml:space="preserve"> </w:t>
      </w:r>
      <w:r w:rsidRPr="00125134">
        <w:rPr>
          <w:lang w:eastAsia="en-GB"/>
        </w:rPr>
        <w:t>compiled. In this process, the compiler does the opposite of the steps we used</w:t>
      </w:r>
      <w:r>
        <w:rPr>
          <w:lang w:eastAsia="en-GB"/>
        </w:rPr>
        <w:t xml:space="preserve"> </w:t>
      </w:r>
      <w:r w:rsidRPr="00125134">
        <w:rPr>
          <w:lang w:eastAsia="en-GB"/>
        </w:rPr>
        <w:t>to create the generic function in Listing 10-5: the compiler looks at all the</w:t>
      </w:r>
      <w:r>
        <w:rPr>
          <w:lang w:eastAsia="en-GB"/>
        </w:rPr>
        <w:t xml:space="preserve"> </w:t>
      </w:r>
      <w:r w:rsidRPr="00125134">
        <w:rPr>
          <w:lang w:eastAsia="en-GB"/>
        </w:rPr>
        <w:t>places where generic code is called and generates code for the concrete types</w:t>
      </w:r>
      <w:r>
        <w:rPr>
          <w:lang w:eastAsia="en-GB"/>
        </w:rPr>
        <w:t xml:space="preserve"> </w:t>
      </w:r>
      <w:r w:rsidRPr="00125134">
        <w:rPr>
          <w:lang w:eastAsia="en-GB"/>
        </w:rPr>
        <w:t>the generic code is called with.</w:t>
      </w:r>
    </w:p>
    <w:p w14:paraId="1105BDB0" w14:textId="13FF0E8A" w:rsidR="00125134" w:rsidRPr="00125134" w:rsidRDefault="00125134" w:rsidP="00125134">
      <w:pPr>
        <w:pStyle w:val="Body"/>
        <w:rPr>
          <w:lang w:eastAsia="en-GB"/>
        </w:rPr>
      </w:pPr>
      <w:r w:rsidRPr="00125134">
        <w:rPr>
          <w:lang w:eastAsia="en-GB"/>
        </w:rPr>
        <w:t>Let’s look at how this works by using the standard library’s generic</w:t>
      </w:r>
      <w:r>
        <w:rPr>
          <w:lang w:eastAsia="en-GB"/>
        </w:rPr>
        <w:t xml:space="preserve"> </w:t>
      </w:r>
      <w:r w:rsidRPr="00F043C6">
        <w:rPr>
          <w:rStyle w:val="Literal"/>
        </w:rPr>
        <w:t>Option&lt;T&gt;</w:t>
      </w:r>
      <w:r w:rsidRPr="00125134">
        <w:rPr>
          <w:lang w:eastAsia="en-GB"/>
        </w:rPr>
        <w:t xml:space="preserve"> enum:</w:t>
      </w:r>
    </w:p>
    <w:p w14:paraId="244AB659" w14:textId="77777777" w:rsidR="00125134" w:rsidRPr="00F043C6" w:rsidRDefault="00125134" w:rsidP="00F043C6">
      <w:pPr>
        <w:pStyle w:val="Code"/>
      </w:pPr>
      <w:r w:rsidRPr="00F043C6">
        <w:t>let integer = Some(5);</w:t>
      </w:r>
    </w:p>
    <w:p w14:paraId="61422AA7" w14:textId="77777777" w:rsidR="00125134" w:rsidRPr="00F043C6" w:rsidRDefault="00125134" w:rsidP="00F043C6">
      <w:pPr>
        <w:pStyle w:val="Code"/>
      </w:pPr>
      <w:r w:rsidRPr="00F043C6">
        <w:t>let float = Some(5.0);</w:t>
      </w:r>
    </w:p>
    <w:p w14:paraId="426B3CF5" w14:textId="6280DFD9" w:rsidR="00125134" w:rsidRPr="00125134" w:rsidRDefault="00125134" w:rsidP="00125134">
      <w:pPr>
        <w:pStyle w:val="Body"/>
        <w:rPr>
          <w:lang w:eastAsia="en-GB"/>
        </w:rPr>
      </w:pPr>
      <w:r w:rsidRPr="00125134">
        <w:t xml:space="preserve">When Rust compiles this code, it performs monomorphization. During that process, the compiler reads the values that have been used in </w:t>
      </w:r>
      <w:r w:rsidRPr="00F043C6">
        <w:rPr>
          <w:rStyle w:val="Literal"/>
        </w:rPr>
        <w:t>Option&lt;T&gt;</w:t>
      </w:r>
      <w:r w:rsidRPr="00125134">
        <w:t xml:space="preserve"> instances and identifies two kinds of </w:t>
      </w:r>
      <w:r w:rsidRPr="00F043C6">
        <w:rPr>
          <w:rStyle w:val="Literal"/>
        </w:rPr>
        <w:t>Option&lt;T&gt;</w:t>
      </w:r>
      <w:r w:rsidRPr="00125134">
        <w:t xml:space="preserve">: one is </w:t>
      </w:r>
      <w:r w:rsidRPr="00F043C6">
        <w:rPr>
          <w:rStyle w:val="Literal"/>
        </w:rPr>
        <w:t>i32</w:t>
      </w:r>
      <w:r w:rsidRPr="00125134">
        <w:t xml:space="preserve"> and the other is </w:t>
      </w:r>
      <w:r w:rsidRPr="00F043C6">
        <w:rPr>
          <w:rStyle w:val="Literal"/>
        </w:rPr>
        <w:t>f64</w:t>
      </w:r>
      <w:r w:rsidRPr="00125134">
        <w:t xml:space="preserve">. As such, it expands the generic definition of </w:t>
      </w:r>
      <w:r w:rsidRPr="00F043C6">
        <w:rPr>
          <w:rStyle w:val="Literal"/>
        </w:rPr>
        <w:t>Option&lt;T&gt;</w:t>
      </w:r>
      <w:r w:rsidRPr="00125134">
        <w:t xml:space="preserve"> into two definitions specialized to </w:t>
      </w:r>
      <w:r w:rsidRPr="00F043C6">
        <w:rPr>
          <w:rStyle w:val="Literal"/>
        </w:rPr>
        <w:t>i32</w:t>
      </w:r>
      <w:r w:rsidRPr="00125134">
        <w:t xml:space="preserve"> and </w:t>
      </w:r>
      <w:r w:rsidRPr="00F043C6">
        <w:rPr>
          <w:rStyle w:val="Literal"/>
        </w:rPr>
        <w:t>f64</w:t>
      </w:r>
      <w:r w:rsidRPr="00125134">
        <w:rPr>
          <w:lang w:eastAsia="en-GB"/>
        </w:rPr>
        <w:t>, thereby replacing the generic</w:t>
      </w:r>
      <w:r>
        <w:rPr>
          <w:lang w:eastAsia="en-GB"/>
        </w:rPr>
        <w:t xml:space="preserve"> </w:t>
      </w:r>
      <w:r w:rsidRPr="00125134">
        <w:rPr>
          <w:lang w:eastAsia="en-GB"/>
        </w:rPr>
        <w:t>definition with the specific ones.</w:t>
      </w:r>
    </w:p>
    <w:p w14:paraId="6C82A259" w14:textId="16E5CCF0" w:rsidR="00125134" w:rsidRPr="00125134" w:rsidRDefault="00125134" w:rsidP="00F043C6">
      <w:pPr>
        <w:pStyle w:val="Body"/>
        <w:rPr>
          <w:lang w:eastAsia="en-GB"/>
        </w:rPr>
      </w:pPr>
      <w:r w:rsidRPr="00125134">
        <w:rPr>
          <w:lang w:eastAsia="en-GB"/>
        </w:rPr>
        <w:t>The monomorphized version of the code looks similar to the following (the</w:t>
      </w:r>
      <w:r>
        <w:rPr>
          <w:lang w:eastAsia="en-GB"/>
        </w:rPr>
        <w:t xml:space="preserve"> </w:t>
      </w:r>
      <w:r w:rsidRPr="00125134">
        <w:rPr>
          <w:lang w:eastAsia="en-GB"/>
        </w:rPr>
        <w:t>compiler uses different names than what we’re using here for illustration):</w:t>
      </w:r>
    </w:p>
    <w:p w14:paraId="6A9B0FB7" w14:textId="1DD6B5E5" w:rsidR="00125134" w:rsidRPr="00125134" w:rsidRDefault="00125134" w:rsidP="007554D1">
      <w:pPr>
        <w:pStyle w:val="CodeLabel"/>
        <w:rPr>
          <w:lang w:eastAsia="en-GB"/>
        </w:rPr>
      </w:pPr>
      <w:r w:rsidRPr="00125134">
        <w:rPr>
          <w:lang w:eastAsia="en-GB"/>
        </w:rPr>
        <w:t>src/main.rs</w:t>
      </w:r>
    </w:p>
    <w:p w14:paraId="59B6C229" w14:textId="77777777" w:rsidR="00125134" w:rsidRPr="00F043C6" w:rsidRDefault="00125134" w:rsidP="00F043C6">
      <w:pPr>
        <w:pStyle w:val="Code"/>
      </w:pPr>
      <w:r w:rsidRPr="00F043C6">
        <w:t>enum Option_i32 {</w:t>
      </w:r>
    </w:p>
    <w:p w14:paraId="53438133" w14:textId="77777777" w:rsidR="00125134" w:rsidRPr="00F043C6" w:rsidRDefault="00125134" w:rsidP="00F043C6">
      <w:pPr>
        <w:pStyle w:val="Code"/>
      </w:pPr>
      <w:r w:rsidRPr="00F043C6">
        <w:t xml:space="preserve">    Some(i32),</w:t>
      </w:r>
    </w:p>
    <w:p w14:paraId="5FC0675A" w14:textId="77777777" w:rsidR="00125134" w:rsidRPr="00F043C6" w:rsidRDefault="00125134" w:rsidP="00F043C6">
      <w:pPr>
        <w:pStyle w:val="Code"/>
      </w:pPr>
      <w:r w:rsidRPr="00F043C6">
        <w:t xml:space="preserve">    None,</w:t>
      </w:r>
    </w:p>
    <w:p w14:paraId="7349E220" w14:textId="77777777" w:rsidR="00125134" w:rsidRPr="00F043C6" w:rsidRDefault="00125134" w:rsidP="00F043C6">
      <w:pPr>
        <w:pStyle w:val="Code"/>
      </w:pPr>
      <w:r w:rsidRPr="00F043C6">
        <w:t>}</w:t>
      </w:r>
    </w:p>
    <w:p w14:paraId="7474DE2F" w14:textId="77777777" w:rsidR="00125134" w:rsidRPr="00F043C6" w:rsidRDefault="00125134" w:rsidP="00F043C6">
      <w:pPr>
        <w:pStyle w:val="Code"/>
      </w:pPr>
    </w:p>
    <w:p w14:paraId="427C94F4" w14:textId="77777777" w:rsidR="00125134" w:rsidRPr="00F043C6" w:rsidRDefault="00125134" w:rsidP="00F043C6">
      <w:pPr>
        <w:pStyle w:val="Code"/>
      </w:pPr>
      <w:r w:rsidRPr="00F043C6">
        <w:t>enum Option_f64 {</w:t>
      </w:r>
    </w:p>
    <w:p w14:paraId="406B336D" w14:textId="77777777" w:rsidR="00125134" w:rsidRPr="00F043C6" w:rsidRDefault="00125134" w:rsidP="00F043C6">
      <w:pPr>
        <w:pStyle w:val="Code"/>
      </w:pPr>
      <w:r w:rsidRPr="00F043C6">
        <w:t xml:space="preserve">    Some(f64),</w:t>
      </w:r>
    </w:p>
    <w:p w14:paraId="6BA0ADD1" w14:textId="77777777" w:rsidR="00125134" w:rsidRPr="00F043C6" w:rsidRDefault="00125134" w:rsidP="00F043C6">
      <w:pPr>
        <w:pStyle w:val="Code"/>
      </w:pPr>
      <w:r w:rsidRPr="00F043C6">
        <w:t xml:space="preserve">    None,</w:t>
      </w:r>
    </w:p>
    <w:p w14:paraId="0E39273C" w14:textId="77777777" w:rsidR="00125134" w:rsidRPr="00F043C6" w:rsidRDefault="00125134" w:rsidP="00F043C6">
      <w:pPr>
        <w:pStyle w:val="Code"/>
      </w:pPr>
      <w:r w:rsidRPr="00F043C6">
        <w:t>}</w:t>
      </w:r>
    </w:p>
    <w:p w14:paraId="41A2E976" w14:textId="77777777" w:rsidR="00125134" w:rsidRPr="00F043C6" w:rsidRDefault="00125134" w:rsidP="00F043C6">
      <w:pPr>
        <w:pStyle w:val="Code"/>
      </w:pPr>
    </w:p>
    <w:p w14:paraId="21E32458" w14:textId="77777777" w:rsidR="00125134" w:rsidRPr="00F043C6" w:rsidRDefault="00125134" w:rsidP="00F043C6">
      <w:pPr>
        <w:pStyle w:val="Code"/>
      </w:pPr>
      <w:r w:rsidRPr="00F043C6">
        <w:t>fn main() {</w:t>
      </w:r>
    </w:p>
    <w:p w14:paraId="21F5FA98" w14:textId="77777777" w:rsidR="00125134" w:rsidRPr="00F043C6" w:rsidRDefault="00125134" w:rsidP="00F043C6">
      <w:pPr>
        <w:pStyle w:val="Code"/>
      </w:pPr>
      <w:r w:rsidRPr="00F043C6">
        <w:t xml:space="preserve">    let integer = Option_i32::Some(5);</w:t>
      </w:r>
    </w:p>
    <w:p w14:paraId="749B5CA7" w14:textId="77777777" w:rsidR="00125134" w:rsidRPr="00F043C6" w:rsidRDefault="00125134" w:rsidP="00F043C6">
      <w:pPr>
        <w:pStyle w:val="Code"/>
      </w:pPr>
      <w:r w:rsidRPr="00F043C6">
        <w:lastRenderedPageBreak/>
        <w:t xml:space="preserve">    let float = Option_f64::Some(5.0);</w:t>
      </w:r>
    </w:p>
    <w:p w14:paraId="073E5ECB" w14:textId="77777777" w:rsidR="00125134" w:rsidRPr="00F043C6" w:rsidRDefault="00125134" w:rsidP="00F043C6">
      <w:pPr>
        <w:pStyle w:val="Code"/>
      </w:pPr>
      <w:r w:rsidRPr="00F043C6">
        <w:t>}</w:t>
      </w:r>
    </w:p>
    <w:p w14:paraId="7EC7496A" w14:textId="0C38B2DE" w:rsidR="00125134" w:rsidRPr="00125134" w:rsidRDefault="00125134" w:rsidP="00125134">
      <w:pPr>
        <w:pStyle w:val="Body"/>
        <w:rPr>
          <w:lang w:eastAsia="en-GB"/>
        </w:rPr>
      </w:pPr>
      <w:r w:rsidRPr="00125134">
        <w:t xml:space="preserve">The generic </w:t>
      </w:r>
      <w:r w:rsidRPr="00F043C6">
        <w:rPr>
          <w:rStyle w:val="Literal"/>
        </w:rPr>
        <w:t>Option&lt;T&gt;</w:t>
      </w:r>
      <w:r w:rsidRPr="00125134">
        <w:rPr>
          <w:lang w:eastAsia="en-GB"/>
        </w:rPr>
        <w:t xml:space="preserve"> is replaced with the specific definitions created by</w:t>
      </w:r>
      <w:r>
        <w:rPr>
          <w:lang w:eastAsia="en-GB"/>
        </w:rPr>
        <w:t xml:space="preserve"> </w:t>
      </w:r>
      <w:r w:rsidRPr="00125134">
        <w:rPr>
          <w:lang w:eastAsia="en-GB"/>
        </w:rPr>
        <w:t>the compiler. Because Rust compiles generic code into code that specifies the</w:t>
      </w:r>
      <w:r>
        <w:rPr>
          <w:lang w:eastAsia="en-GB"/>
        </w:rPr>
        <w:t xml:space="preserve"> </w:t>
      </w:r>
      <w:r w:rsidRPr="00125134">
        <w:rPr>
          <w:lang w:eastAsia="en-GB"/>
        </w:rPr>
        <w:t>type in each instance, we pay no runtime cost for using generics. When the code</w:t>
      </w:r>
      <w:r>
        <w:rPr>
          <w:lang w:eastAsia="en-GB"/>
        </w:rPr>
        <w:t xml:space="preserve"> </w:t>
      </w:r>
      <w:r w:rsidRPr="00125134">
        <w:rPr>
          <w:lang w:eastAsia="en-GB"/>
        </w:rPr>
        <w:t>runs, it performs just as it would if we had duplicated each definition by</w:t>
      </w:r>
      <w:r>
        <w:rPr>
          <w:lang w:eastAsia="en-GB"/>
        </w:rPr>
        <w:t xml:space="preserve"> </w:t>
      </w:r>
      <w:r w:rsidRPr="00125134">
        <w:rPr>
          <w:lang w:eastAsia="en-GB"/>
        </w:rPr>
        <w:t>hand. The process of monomorphization makes Rust’s generics extremely efficient</w:t>
      </w:r>
      <w:r>
        <w:rPr>
          <w:lang w:eastAsia="en-GB"/>
        </w:rPr>
        <w:t xml:space="preserve"> </w:t>
      </w:r>
      <w:r w:rsidRPr="00125134">
        <w:rPr>
          <w:lang w:eastAsia="en-GB"/>
        </w:rPr>
        <w:t>at runtime.</w:t>
      </w:r>
      <w:r w:rsidR="00C0050E">
        <w:rPr>
          <w:lang w:eastAsia="en-GB"/>
        </w:rPr>
        <w:fldChar w:fldCharType="begin"/>
      </w:r>
      <w:r w:rsidR="00C0050E">
        <w:instrText xml:space="preserve"> XE "monomorphization</w:instrText>
      </w:r>
      <w:r w:rsidR="00C0050E" w:rsidRPr="00B06597">
        <w:instrText xml:space="preserve"> </w:instrText>
      </w:r>
      <w:r w:rsidR="00C0050E">
        <w:instrText>end</w:instrText>
      </w:r>
      <w:r w:rsidR="00C0050E" w:rsidRPr="00B06597">
        <w:instrText>Range</w:instrText>
      </w:r>
      <w:r w:rsidR="00C0050E">
        <w:instrText xml:space="preserve">" </w:instrText>
      </w:r>
      <w:r w:rsidR="00C0050E">
        <w:rPr>
          <w:lang w:eastAsia="en-GB"/>
        </w:rPr>
        <w:fldChar w:fldCharType="end"/>
      </w:r>
      <w:r w:rsidR="00867772">
        <w:rPr>
          <w:lang w:eastAsia="en-GB"/>
        </w:rPr>
        <w:fldChar w:fldCharType="begin"/>
      </w:r>
      <w:r w:rsidR="00867772">
        <w:instrText xml:space="preserve"> XE "</w:instrText>
      </w:r>
      <w:r w:rsidR="00867772" w:rsidRPr="00B06597">
        <w:instrText>generics</w:instrText>
      </w:r>
      <w:r w:rsidR="00867772">
        <w:instrText>:performance of</w:instrText>
      </w:r>
      <w:r w:rsidR="00867772" w:rsidRPr="00B06597">
        <w:instrText xml:space="preserve"> </w:instrText>
      </w:r>
      <w:r w:rsidR="00867772">
        <w:instrText>end</w:instrText>
      </w:r>
      <w:r w:rsidR="00867772" w:rsidRPr="00B06597">
        <w:instrText>Range</w:instrText>
      </w:r>
      <w:r w:rsidR="00867772">
        <w:instrText xml:space="preserve">" </w:instrText>
      </w:r>
      <w:r w:rsidR="00867772">
        <w:rPr>
          <w:lang w:eastAsia="en-GB"/>
        </w:rPr>
        <w:fldChar w:fldCharType="end"/>
      </w:r>
      <w:r w:rsidR="009047B5">
        <w:rPr>
          <w:lang w:eastAsia="en-GB"/>
        </w:rPr>
        <w:fldChar w:fldCharType="begin"/>
      </w:r>
      <w:r w:rsidR="009047B5">
        <w:instrText xml:space="preserve"> XE "</w:instrText>
      </w:r>
      <w:r w:rsidR="009047B5" w:rsidRPr="00B06597">
        <w:instrText xml:space="preserve">generics </w:instrText>
      </w:r>
      <w:r w:rsidR="009047B5">
        <w:instrText>end</w:instrText>
      </w:r>
      <w:r w:rsidR="009047B5" w:rsidRPr="00B06597">
        <w:instrText>Range</w:instrText>
      </w:r>
      <w:r w:rsidR="009047B5">
        <w:instrText xml:space="preserve">" </w:instrText>
      </w:r>
      <w:r w:rsidR="009047B5">
        <w:rPr>
          <w:lang w:eastAsia="en-GB"/>
        </w:rPr>
        <w:fldChar w:fldCharType="end"/>
      </w:r>
    </w:p>
    <w:bookmarkStart w:id="48" w:name="traits:-defining-shared-behavior"/>
    <w:bookmarkStart w:id="49" w:name="_Toc106373941"/>
    <w:bookmarkEnd w:id="48"/>
    <w:p w14:paraId="3E586623" w14:textId="15C86376" w:rsidR="00125134" w:rsidRPr="00125134" w:rsidRDefault="009927C6" w:rsidP="00F043C6">
      <w:pPr>
        <w:pStyle w:val="HeadA"/>
        <w:rPr>
          <w:lang w:eastAsia="en-GB"/>
        </w:rPr>
      </w:pPr>
      <w:r>
        <w:rPr>
          <w:lang w:eastAsia="en-GB"/>
        </w:rPr>
        <w:fldChar w:fldCharType="begin"/>
      </w:r>
      <w:r>
        <w:instrText xml:space="preserve"> XE "traits</w:instrText>
      </w:r>
      <w:r w:rsidRPr="00B06597">
        <w:instrText xml:space="preserve"> startRange</w:instrText>
      </w:r>
      <w:r>
        <w:instrText xml:space="preserve">" </w:instrText>
      </w:r>
      <w:r>
        <w:rPr>
          <w:lang w:eastAsia="en-GB"/>
        </w:rPr>
        <w:fldChar w:fldCharType="end"/>
      </w:r>
      <w:r w:rsidR="00125134" w:rsidRPr="00125134">
        <w:rPr>
          <w:lang w:eastAsia="en-GB"/>
        </w:rPr>
        <w:t>Traits: Defining Shared Behavior</w:t>
      </w:r>
      <w:bookmarkEnd w:id="49"/>
    </w:p>
    <w:p w14:paraId="605325A7" w14:textId="4A24A548" w:rsidR="00125134" w:rsidRPr="00125134" w:rsidRDefault="00125134" w:rsidP="00125134">
      <w:pPr>
        <w:pStyle w:val="Body"/>
        <w:rPr>
          <w:lang w:eastAsia="en-GB"/>
        </w:rPr>
      </w:pPr>
      <w:r w:rsidRPr="00125134">
        <w:t xml:space="preserve">A </w:t>
      </w:r>
      <w:r w:rsidRPr="007D5516">
        <w:rPr>
          <w:rStyle w:val="Italic"/>
        </w:rPr>
        <w:t>trait</w:t>
      </w:r>
      <w:r w:rsidRPr="00125134">
        <w:t xml:space="preserve"> defines </w:t>
      </w:r>
      <w:r w:rsidR="005B5302">
        <w:t xml:space="preserve">the </w:t>
      </w:r>
      <w:r w:rsidRPr="00125134">
        <w:t xml:space="preserve">functionality a particular type has and can share with other types. We can use traits to define shared behavior in an abstract way. We can use </w:t>
      </w:r>
      <w:r w:rsidRPr="007D5516">
        <w:rPr>
          <w:rStyle w:val="Italic"/>
        </w:rPr>
        <w:t>trait bounds</w:t>
      </w:r>
      <w:r w:rsidRPr="00125134">
        <w:rPr>
          <w:lang w:eastAsia="en-GB"/>
        </w:rPr>
        <w:t xml:space="preserve"> to specify that a generic type can be any type that has</w:t>
      </w:r>
      <w:r>
        <w:rPr>
          <w:lang w:eastAsia="en-GB"/>
        </w:rPr>
        <w:t xml:space="preserve"> </w:t>
      </w:r>
      <w:r w:rsidRPr="00125134">
        <w:rPr>
          <w:lang w:eastAsia="en-GB"/>
        </w:rPr>
        <w:t>certain behavior.</w:t>
      </w:r>
    </w:p>
    <w:p w14:paraId="70D868CF" w14:textId="67B3A674" w:rsidR="00125134" w:rsidRPr="00125134" w:rsidRDefault="00125134" w:rsidP="007554D1">
      <w:pPr>
        <w:pStyle w:val="Note"/>
        <w:rPr>
          <w:lang w:eastAsia="en-GB"/>
        </w:rPr>
      </w:pPr>
      <w:r w:rsidRPr="007554D1">
        <w:rPr>
          <w:rStyle w:val="NoteHead"/>
        </w:rPr>
        <w:t>Note</w:t>
      </w:r>
      <w:r w:rsidR="007554D1">
        <w:rPr>
          <w:lang w:eastAsia="en-GB"/>
        </w:rPr>
        <w:tab/>
      </w:r>
      <w:r w:rsidRPr="00125134">
        <w:rPr>
          <w:lang w:eastAsia="en-GB"/>
        </w:rPr>
        <w:t xml:space="preserve">Traits are similar to a feature often called </w:t>
      </w:r>
      <w:r w:rsidRPr="007D5516">
        <w:rPr>
          <w:rStyle w:val="Italic"/>
        </w:rPr>
        <w:t>interfaces</w:t>
      </w:r>
      <w:r w:rsidR="00003A17">
        <w:rPr>
          <w:rStyle w:val="Italic"/>
        </w:rPr>
        <w:fldChar w:fldCharType="begin"/>
      </w:r>
      <w:r w:rsidR="00003A17">
        <w:instrText xml:space="preserve"> XE "</w:instrText>
      </w:r>
      <w:r w:rsidR="00003A17" w:rsidRPr="008525A5">
        <w:rPr>
          <w:rStyle w:val="Italic"/>
        </w:rPr>
        <w:instrText>interfaces</w:instrText>
      </w:r>
      <w:r w:rsidR="00003A17">
        <w:instrText>" \t "</w:instrText>
      </w:r>
      <w:r w:rsidR="00003A17" w:rsidRPr="00A4293F">
        <w:rPr>
          <w:rFonts w:asciiTheme="minorHAnsi" w:hAnsiTheme="minorHAnsi"/>
          <w:i/>
        </w:rPr>
        <w:instrText>See</w:instrText>
      </w:r>
      <w:r w:rsidR="00003A17" w:rsidRPr="00A4293F">
        <w:rPr>
          <w:rFonts w:asciiTheme="minorHAnsi" w:hAnsiTheme="minorHAnsi"/>
        </w:rPr>
        <w:instrText xml:space="preserve"> traits</w:instrText>
      </w:r>
      <w:r w:rsidR="00003A17">
        <w:instrText xml:space="preserve">" </w:instrText>
      </w:r>
      <w:r w:rsidR="00003A17">
        <w:rPr>
          <w:rStyle w:val="Italic"/>
        </w:rPr>
        <w:fldChar w:fldCharType="end"/>
      </w:r>
      <w:r w:rsidRPr="00125134">
        <w:rPr>
          <w:lang w:eastAsia="en-GB"/>
        </w:rPr>
        <w:t xml:space="preserve"> in other</w:t>
      </w:r>
      <w:r>
        <w:rPr>
          <w:lang w:eastAsia="en-GB"/>
        </w:rPr>
        <w:t xml:space="preserve"> </w:t>
      </w:r>
      <w:r w:rsidRPr="00125134">
        <w:rPr>
          <w:lang w:eastAsia="en-GB"/>
        </w:rPr>
        <w:t>languages, although with some differences.</w:t>
      </w:r>
    </w:p>
    <w:bookmarkStart w:id="50" w:name="defining-a-trait"/>
    <w:bookmarkStart w:id="51" w:name="_Toc106373942"/>
    <w:bookmarkEnd w:id="50"/>
    <w:p w14:paraId="3939B1AE" w14:textId="087C59BC" w:rsidR="00125134" w:rsidRPr="00125134" w:rsidRDefault="00003A17" w:rsidP="00F043C6">
      <w:pPr>
        <w:pStyle w:val="HeadB"/>
        <w:rPr>
          <w:lang w:eastAsia="en-GB"/>
        </w:rPr>
      </w:pPr>
      <w:r>
        <w:rPr>
          <w:lang w:eastAsia="en-GB"/>
        </w:rPr>
        <w:fldChar w:fldCharType="begin"/>
      </w:r>
      <w:r>
        <w:instrText xml:space="preserve"> XE "traits:defining</w:instrText>
      </w:r>
      <w:r w:rsidRPr="00B06597">
        <w:instrText xml:space="preserve"> startRange</w:instrText>
      </w:r>
      <w:r>
        <w:instrText xml:space="preserve">" </w:instrText>
      </w:r>
      <w:r>
        <w:rPr>
          <w:lang w:eastAsia="en-GB"/>
        </w:rPr>
        <w:fldChar w:fldCharType="end"/>
      </w:r>
      <w:r w:rsidR="00125134" w:rsidRPr="00125134">
        <w:rPr>
          <w:lang w:eastAsia="en-GB"/>
        </w:rPr>
        <w:t>Defining a Trait</w:t>
      </w:r>
      <w:bookmarkEnd w:id="51"/>
    </w:p>
    <w:p w14:paraId="75622A03" w14:textId="6E8F297E" w:rsidR="00125134" w:rsidRPr="00125134" w:rsidRDefault="00125134" w:rsidP="00F043C6">
      <w:pPr>
        <w:pStyle w:val="Body"/>
        <w:rPr>
          <w:lang w:eastAsia="en-GB"/>
        </w:rPr>
      </w:pPr>
      <w:r w:rsidRPr="00125134">
        <w:rPr>
          <w:lang w:eastAsia="en-GB"/>
        </w:rPr>
        <w:t>A type’s behavior consists of the methods we can call on that type. Different</w:t>
      </w:r>
      <w:r>
        <w:rPr>
          <w:lang w:eastAsia="en-GB"/>
        </w:rPr>
        <w:t xml:space="preserve"> </w:t>
      </w:r>
      <w:r w:rsidRPr="00125134">
        <w:rPr>
          <w:lang w:eastAsia="en-GB"/>
        </w:rPr>
        <w:t>types share the same behavior if we can call the same methods on all of those</w:t>
      </w:r>
      <w:r>
        <w:rPr>
          <w:lang w:eastAsia="en-GB"/>
        </w:rPr>
        <w:t xml:space="preserve"> </w:t>
      </w:r>
      <w:r w:rsidRPr="00125134">
        <w:rPr>
          <w:lang w:eastAsia="en-GB"/>
        </w:rPr>
        <w:t>types. Trait definitions are a way to group method signatures together to</w:t>
      </w:r>
      <w:r>
        <w:rPr>
          <w:lang w:eastAsia="en-GB"/>
        </w:rPr>
        <w:t xml:space="preserve"> </w:t>
      </w:r>
      <w:r w:rsidRPr="00125134">
        <w:rPr>
          <w:lang w:eastAsia="en-GB"/>
        </w:rPr>
        <w:t>define a set of behaviors necessary to accomplish some purpose.</w:t>
      </w:r>
    </w:p>
    <w:p w14:paraId="51F2B212" w14:textId="6BE90620" w:rsidR="00125134" w:rsidRPr="00125134" w:rsidRDefault="00125134" w:rsidP="00125134">
      <w:pPr>
        <w:pStyle w:val="Body"/>
        <w:rPr>
          <w:lang w:eastAsia="en-GB"/>
        </w:rPr>
      </w:pPr>
      <w:r w:rsidRPr="00125134">
        <w:t xml:space="preserve">For example, let’s say we have multiple structs that hold various kinds and amounts of text: a </w:t>
      </w:r>
      <w:r w:rsidRPr="00F043C6">
        <w:rPr>
          <w:rStyle w:val="Literal"/>
        </w:rPr>
        <w:t>NewsArticle</w:t>
      </w:r>
      <w:r w:rsidRPr="00125134">
        <w:t xml:space="preserve"> struct that holds a news story filed in a particular location and a </w:t>
      </w:r>
      <w:r w:rsidRPr="00F043C6">
        <w:rPr>
          <w:rStyle w:val="Literal"/>
        </w:rPr>
        <w:t>Tweet</w:t>
      </w:r>
      <w:r w:rsidRPr="00125134">
        <w:rPr>
          <w:lang w:eastAsia="en-GB"/>
        </w:rPr>
        <w:t xml:space="preserve"> that can have</w:t>
      </w:r>
      <w:r w:rsidR="005B5302">
        <w:rPr>
          <w:lang w:eastAsia="en-GB"/>
        </w:rPr>
        <w:t>,</w:t>
      </w:r>
      <w:r w:rsidRPr="00125134">
        <w:rPr>
          <w:lang w:eastAsia="en-GB"/>
        </w:rPr>
        <w:t xml:space="preserve"> at most</w:t>
      </w:r>
      <w:r w:rsidR="005B5302">
        <w:rPr>
          <w:lang w:eastAsia="en-GB"/>
        </w:rPr>
        <w:t>,</w:t>
      </w:r>
      <w:r w:rsidRPr="00125134">
        <w:rPr>
          <w:lang w:eastAsia="en-GB"/>
        </w:rPr>
        <w:t xml:space="preserve"> 280 characters along</w:t>
      </w:r>
      <w:r>
        <w:rPr>
          <w:lang w:eastAsia="en-GB"/>
        </w:rPr>
        <w:t xml:space="preserve"> </w:t>
      </w:r>
      <w:r w:rsidRPr="00125134">
        <w:rPr>
          <w:lang w:eastAsia="en-GB"/>
        </w:rPr>
        <w:t>with metadata that indicates whether it was a new tweet, a retweet, or a reply</w:t>
      </w:r>
      <w:r>
        <w:rPr>
          <w:lang w:eastAsia="en-GB"/>
        </w:rPr>
        <w:t xml:space="preserve"> </w:t>
      </w:r>
      <w:r w:rsidRPr="00125134">
        <w:rPr>
          <w:lang w:eastAsia="en-GB"/>
        </w:rPr>
        <w:t>to another tweet.</w:t>
      </w:r>
    </w:p>
    <w:p w14:paraId="66A6357A" w14:textId="01B82C3A" w:rsidR="00125134" w:rsidRPr="00125134" w:rsidRDefault="00125134" w:rsidP="00125134">
      <w:pPr>
        <w:pStyle w:val="Body"/>
        <w:rPr>
          <w:lang w:eastAsia="en-GB"/>
        </w:rPr>
      </w:pPr>
      <w:r w:rsidRPr="00125134">
        <w:rPr>
          <w:lang w:eastAsia="en-GB"/>
        </w:rPr>
        <w:t xml:space="preserve">We want to make a media aggregator library crate named </w:t>
      </w:r>
      <w:r w:rsidRPr="00F043C6">
        <w:rPr>
          <w:rStyle w:val="Literal"/>
        </w:rPr>
        <w:t>aggregator</w:t>
      </w:r>
      <w:r w:rsidRPr="00125134">
        <w:t xml:space="preserve"> that can display summaries of data that might be stored in a </w:t>
      </w:r>
      <w:r w:rsidRPr="00F043C6">
        <w:rPr>
          <w:rStyle w:val="Literal"/>
        </w:rPr>
        <w:t>NewsArticle</w:t>
      </w:r>
      <w:r w:rsidRPr="00125134">
        <w:t xml:space="preserve"> or </w:t>
      </w:r>
      <w:r w:rsidRPr="00F043C6">
        <w:rPr>
          <w:rStyle w:val="Literal"/>
        </w:rPr>
        <w:t>Tweet</w:t>
      </w:r>
      <w:r w:rsidRPr="00125134">
        <w:t xml:space="preserve"> instance. To do this, we need a summary from each type, and we’ll request that summary by calling a </w:t>
      </w:r>
      <w:r w:rsidRPr="00F043C6">
        <w:rPr>
          <w:rStyle w:val="Literal"/>
        </w:rPr>
        <w:t>summarize</w:t>
      </w:r>
      <w:r w:rsidRPr="00125134">
        <w:t xml:space="preserve"> method on an instance. Listing 10-12 shows the definition of a public </w:t>
      </w:r>
      <w:r w:rsidRPr="00F043C6">
        <w:rPr>
          <w:rStyle w:val="Literal"/>
        </w:rPr>
        <w:t>Summary</w:t>
      </w:r>
      <w:r w:rsidRPr="00125134">
        <w:rPr>
          <w:lang w:eastAsia="en-GB"/>
        </w:rPr>
        <w:t xml:space="preserve"> trait that expresses this behavior.</w:t>
      </w:r>
    </w:p>
    <w:p w14:paraId="115E7A77" w14:textId="61EBFFBA" w:rsidR="00125134" w:rsidRPr="00125134" w:rsidRDefault="00125134" w:rsidP="007554D1">
      <w:pPr>
        <w:pStyle w:val="CodeLabel"/>
        <w:rPr>
          <w:lang w:eastAsia="en-GB"/>
        </w:rPr>
      </w:pPr>
      <w:r w:rsidRPr="00125134">
        <w:rPr>
          <w:lang w:eastAsia="en-GB"/>
        </w:rPr>
        <w:t>src/lib.rs</w:t>
      </w:r>
    </w:p>
    <w:p w14:paraId="708CE558" w14:textId="77777777" w:rsidR="00125134" w:rsidRPr="00F043C6" w:rsidRDefault="00125134" w:rsidP="00F043C6">
      <w:pPr>
        <w:pStyle w:val="Code"/>
      </w:pPr>
      <w:r w:rsidRPr="00F043C6">
        <w:t>pub trait Summary {</w:t>
      </w:r>
    </w:p>
    <w:p w14:paraId="6847510F" w14:textId="77777777" w:rsidR="00125134" w:rsidRPr="00F043C6" w:rsidRDefault="00125134" w:rsidP="00F043C6">
      <w:pPr>
        <w:pStyle w:val="Code"/>
      </w:pPr>
      <w:r w:rsidRPr="00F043C6">
        <w:t xml:space="preserve">    fn summarize(&amp;self) -&gt; String;</w:t>
      </w:r>
    </w:p>
    <w:p w14:paraId="12FDA277" w14:textId="77777777" w:rsidR="00125134" w:rsidRPr="00F043C6" w:rsidRDefault="00125134" w:rsidP="00F043C6">
      <w:pPr>
        <w:pStyle w:val="Code"/>
      </w:pPr>
      <w:r w:rsidRPr="00F043C6">
        <w:t>}</w:t>
      </w:r>
    </w:p>
    <w:p w14:paraId="274E65EE" w14:textId="0C202C65" w:rsidR="00125134" w:rsidRPr="00125134" w:rsidRDefault="00125134" w:rsidP="007554D1">
      <w:pPr>
        <w:pStyle w:val="CodeListingCaption"/>
        <w:rPr>
          <w:lang w:eastAsia="en-GB"/>
        </w:rPr>
      </w:pPr>
      <w:r w:rsidRPr="00125134">
        <w:t xml:space="preserve">A </w:t>
      </w:r>
      <w:r w:rsidRPr="00F043C6">
        <w:rPr>
          <w:rStyle w:val="Literal"/>
        </w:rPr>
        <w:t>Summary</w:t>
      </w:r>
      <w:r w:rsidRPr="00125134">
        <w:t xml:space="preserve"> trait that consists of the behavior provided by a </w:t>
      </w:r>
      <w:r w:rsidRPr="00F043C6">
        <w:rPr>
          <w:rStyle w:val="Literal"/>
        </w:rPr>
        <w:t>summarize</w:t>
      </w:r>
      <w:r w:rsidRPr="00125134">
        <w:rPr>
          <w:lang w:eastAsia="en-GB"/>
        </w:rPr>
        <w:t xml:space="preserve"> method</w:t>
      </w:r>
    </w:p>
    <w:p w14:paraId="05A925DE" w14:textId="6AA997EE" w:rsidR="00125134" w:rsidRPr="00125134" w:rsidRDefault="00125134" w:rsidP="00125134">
      <w:pPr>
        <w:pStyle w:val="Body"/>
        <w:rPr>
          <w:lang w:eastAsia="en-GB"/>
        </w:rPr>
      </w:pPr>
      <w:r w:rsidRPr="00125134">
        <w:rPr>
          <w:lang w:eastAsia="en-GB"/>
        </w:rPr>
        <w:t xml:space="preserve">Here, we declare a trait using the </w:t>
      </w:r>
      <w:r w:rsidRPr="00F043C6">
        <w:rPr>
          <w:rStyle w:val="Literal"/>
        </w:rPr>
        <w:t>trait</w:t>
      </w:r>
      <w:r w:rsidRPr="00125134">
        <w:t xml:space="preserve"> keyword and then the trait’s name, which is </w:t>
      </w:r>
      <w:r w:rsidRPr="00F043C6">
        <w:rPr>
          <w:rStyle w:val="Literal"/>
        </w:rPr>
        <w:t>Summary</w:t>
      </w:r>
      <w:r w:rsidRPr="00125134">
        <w:t xml:space="preserve"> in this case. We also declare the trait as </w:t>
      </w:r>
      <w:r w:rsidRPr="00F043C6">
        <w:rPr>
          <w:rStyle w:val="Literal"/>
        </w:rPr>
        <w:t>pub</w:t>
      </w:r>
      <w:r w:rsidRPr="00125134">
        <w:t xml:space="preserve"> so that crates depending on this crate can make use of this trait too, as we’ll see in a few examples. </w:t>
      </w:r>
      <w:r w:rsidRPr="00125134">
        <w:lastRenderedPageBreak/>
        <w:t xml:space="preserve">Inside the curly brackets, we declare the method signatures that describe the behaviors of the types that implement this trait, which in this case is </w:t>
      </w:r>
      <w:r w:rsidRPr="00F043C6">
        <w:rPr>
          <w:rStyle w:val="Literal"/>
        </w:rPr>
        <w:t>fn summarize(&amp;self) -&gt; String</w:t>
      </w:r>
      <w:r w:rsidRPr="00125134">
        <w:rPr>
          <w:lang w:eastAsia="en-GB"/>
        </w:rPr>
        <w:t>.</w:t>
      </w:r>
    </w:p>
    <w:p w14:paraId="451E7749" w14:textId="2FF3ACBE" w:rsidR="00125134" w:rsidRPr="00125134" w:rsidRDefault="00125134" w:rsidP="00125134">
      <w:pPr>
        <w:pStyle w:val="Body"/>
        <w:rPr>
          <w:lang w:eastAsia="en-GB"/>
        </w:rPr>
      </w:pPr>
      <w:r w:rsidRPr="00125134">
        <w:rPr>
          <w:lang w:eastAsia="en-GB"/>
        </w:rPr>
        <w:t>After the method signature, instead of providing an implementation within curly</w:t>
      </w:r>
      <w:r>
        <w:rPr>
          <w:lang w:eastAsia="en-GB"/>
        </w:rPr>
        <w:t xml:space="preserve"> </w:t>
      </w:r>
      <w:r w:rsidRPr="00125134">
        <w:rPr>
          <w:lang w:eastAsia="en-GB"/>
        </w:rPr>
        <w:t>brackets, we use a semicolon. Each type implementing this trait must provide</w:t>
      </w:r>
      <w:r>
        <w:rPr>
          <w:lang w:eastAsia="en-GB"/>
        </w:rPr>
        <w:t xml:space="preserve"> </w:t>
      </w:r>
      <w:r w:rsidRPr="00125134">
        <w:rPr>
          <w:lang w:eastAsia="en-GB"/>
        </w:rPr>
        <w:t>its own custom behavior for the body of the method. The compiler will enforce</w:t>
      </w:r>
      <w:r>
        <w:rPr>
          <w:lang w:eastAsia="en-GB"/>
        </w:rPr>
        <w:t xml:space="preserve"> </w:t>
      </w:r>
      <w:r w:rsidRPr="00125134">
        <w:rPr>
          <w:lang w:eastAsia="en-GB"/>
        </w:rPr>
        <w:t xml:space="preserve">that any type that has the </w:t>
      </w:r>
      <w:r w:rsidRPr="00F043C6">
        <w:rPr>
          <w:rStyle w:val="Literal"/>
        </w:rPr>
        <w:t>Summary</w:t>
      </w:r>
      <w:r w:rsidRPr="00125134">
        <w:t xml:space="preserve"> trait will have the method </w:t>
      </w:r>
      <w:r w:rsidRPr="00F043C6">
        <w:rPr>
          <w:rStyle w:val="Literal"/>
        </w:rPr>
        <w:t>summarize</w:t>
      </w:r>
      <w:r>
        <w:rPr>
          <w:lang w:eastAsia="en-GB"/>
        </w:rPr>
        <w:t xml:space="preserve"> </w:t>
      </w:r>
      <w:r w:rsidRPr="00125134">
        <w:rPr>
          <w:lang w:eastAsia="en-GB"/>
        </w:rPr>
        <w:t>defined with this signature exactly.</w:t>
      </w:r>
    </w:p>
    <w:p w14:paraId="3CD309DB" w14:textId="07366E11" w:rsidR="00125134" w:rsidRPr="00125134" w:rsidRDefault="00125134" w:rsidP="00F043C6">
      <w:pPr>
        <w:pStyle w:val="Body"/>
        <w:rPr>
          <w:lang w:eastAsia="en-GB"/>
        </w:rPr>
      </w:pPr>
      <w:r w:rsidRPr="00125134">
        <w:rPr>
          <w:lang w:eastAsia="en-GB"/>
        </w:rPr>
        <w:t>A trait can have multiple methods in its body: the method signatures are listed</w:t>
      </w:r>
      <w:r>
        <w:rPr>
          <w:lang w:eastAsia="en-GB"/>
        </w:rPr>
        <w:t xml:space="preserve"> </w:t>
      </w:r>
      <w:r w:rsidRPr="00125134">
        <w:rPr>
          <w:lang w:eastAsia="en-GB"/>
        </w:rPr>
        <w:t>one per line</w:t>
      </w:r>
      <w:r w:rsidR="0037395C">
        <w:rPr>
          <w:lang w:eastAsia="en-GB"/>
        </w:rPr>
        <w:t>,</w:t>
      </w:r>
      <w:r w:rsidRPr="00125134">
        <w:rPr>
          <w:lang w:eastAsia="en-GB"/>
        </w:rPr>
        <w:t xml:space="preserve"> and each line ends in a semicolon.</w:t>
      </w:r>
      <w:r w:rsidR="00A9227F">
        <w:rPr>
          <w:lang w:eastAsia="en-GB"/>
        </w:rPr>
        <w:fldChar w:fldCharType="begin"/>
      </w:r>
      <w:r w:rsidR="00A9227F">
        <w:instrText xml:space="preserve"> XE "traits:defining</w:instrText>
      </w:r>
      <w:r w:rsidR="00A9227F" w:rsidRPr="00B06597">
        <w:instrText xml:space="preserve"> </w:instrText>
      </w:r>
      <w:r w:rsidR="00A9227F">
        <w:instrText>end</w:instrText>
      </w:r>
      <w:r w:rsidR="00A9227F" w:rsidRPr="00B06597">
        <w:instrText>Range</w:instrText>
      </w:r>
      <w:r w:rsidR="00A9227F">
        <w:instrText xml:space="preserve">" </w:instrText>
      </w:r>
      <w:r w:rsidR="00A9227F">
        <w:rPr>
          <w:lang w:eastAsia="en-GB"/>
        </w:rPr>
        <w:fldChar w:fldCharType="end"/>
      </w:r>
    </w:p>
    <w:bookmarkStart w:id="52" w:name="implementing-a-trait-on-a-type"/>
    <w:bookmarkStart w:id="53" w:name="_Toc106373943"/>
    <w:bookmarkEnd w:id="52"/>
    <w:p w14:paraId="072DE457" w14:textId="182C8583" w:rsidR="00125134" w:rsidRPr="00125134" w:rsidRDefault="00A9227F" w:rsidP="00F043C6">
      <w:pPr>
        <w:pStyle w:val="HeadB"/>
        <w:rPr>
          <w:lang w:eastAsia="en-GB"/>
        </w:rPr>
      </w:pPr>
      <w:r>
        <w:rPr>
          <w:lang w:eastAsia="en-GB"/>
        </w:rPr>
        <w:fldChar w:fldCharType="begin"/>
      </w:r>
      <w:r>
        <w:instrText xml:space="preserve"> XE "traits:implementing</w:instrText>
      </w:r>
      <w:r w:rsidRPr="00B06597">
        <w:instrText xml:space="preserve"> startRange</w:instrText>
      </w:r>
      <w:r>
        <w:instrText xml:space="preserve">" </w:instrText>
      </w:r>
      <w:r>
        <w:rPr>
          <w:lang w:eastAsia="en-GB"/>
        </w:rPr>
        <w:fldChar w:fldCharType="end"/>
      </w:r>
      <w:r w:rsidR="00125134" w:rsidRPr="00125134">
        <w:rPr>
          <w:lang w:eastAsia="en-GB"/>
        </w:rPr>
        <w:t>Implementing a Trait on a Type</w:t>
      </w:r>
      <w:bookmarkEnd w:id="53"/>
    </w:p>
    <w:p w14:paraId="069D7F8D" w14:textId="06B23BDE" w:rsidR="00125134" w:rsidRPr="00125134" w:rsidRDefault="00125134" w:rsidP="00125134">
      <w:pPr>
        <w:pStyle w:val="Body"/>
        <w:rPr>
          <w:lang w:eastAsia="en-GB"/>
        </w:rPr>
      </w:pPr>
      <w:r w:rsidRPr="00125134">
        <w:t xml:space="preserve">Now that we’ve defined the desired signatures of the </w:t>
      </w:r>
      <w:r w:rsidRPr="00F043C6">
        <w:rPr>
          <w:rStyle w:val="Literal"/>
        </w:rPr>
        <w:t>Summary</w:t>
      </w:r>
      <w:r w:rsidRPr="00125134">
        <w:t xml:space="preserve"> trait’s methods, we can implement it on the types in our media aggregator. Listing 10-13 shows an implementation of the </w:t>
      </w:r>
      <w:r w:rsidRPr="00F043C6">
        <w:rPr>
          <w:rStyle w:val="Literal"/>
        </w:rPr>
        <w:t>Summary</w:t>
      </w:r>
      <w:r w:rsidRPr="00125134">
        <w:t xml:space="preserve"> trait on the </w:t>
      </w:r>
      <w:r w:rsidRPr="00F043C6">
        <w:rPr>
          <w:rStyle w:val="Literal"/>
        </w:rPr>
        <w:t>NewsArticle</w:t>
      </w:r>
      <w:r w:rsidRPr="00125134">
        <w:t xml:space="preserve"> struct that uses the headline, the author, and the location to create the return value of </w:t>
      </w:r>
      <w:r w:rsidRPr="00F043C6">
        <w:rPr>
          <w:rStyle w:val="Literal"/>
        </w:rPr>
        <w:t>summarize</w:t>
      </w:r>
      <w:r w:rsidRPr="00125134">
        <w:t xml:space="preserve">. For the </w:t>
      </w:r>
      <w:r w:rsidRPr="00F043C6">
        <w:rPr>
          <w:rStyle w:val="Literal"/>
        </w:rPr>
        <w:t>Tweet</w:t>
      </w:r>
      <w:r w:rsidRPr="00125134">
        <w:t xml:space="preserve"> struct, we define </w:t>
      </w:r>
      <w:r w:rsidRPr="00F043C6">
        <w:rPr>
          <w:rStyle w:val="Literal"/>
        </w:rPr>
        <w:t>summarize</w:t>
      </w:r>
      <w:r w:rsidRPr="00125134">
        <w:rPr>
          <w:lang w:eastAsia="en-GB"/>
        </w:rPr>
        <w:t xml:space="preserve"> as the username</w:t>
      </w:r>
      <w:r>
        <w:rPr>
          <w:lang w:eastAsia="en-GB"/>
        </w:rPr>
        <w:t xml:space="preserve"> </w:t>
      </w:r>
      <w:r w:rsidRPr="00125134">
        <w:rPr>
          <w:lang w:eastAsia="en-GB"/>
        </w:rPr>
        <w:t xml:space="preserve">followed by the entire text of the tweet, assuming that </w:t>
      </w:r>
      <w:r w:rsidR="00FF7CB0">
        <w:rPr>
          <w:lang w:eastAsia="en-GB"/>
        </w:rPr>
        <w:t xml:space="preserve">the </w:t>
      </w:r>
      <w:r w:rsidRPr="00125134">
        <w:rPr>
          <w:lang w:eastAsia="en-GB"/>
        </w:rPr>
        <w:t>tweet content is</w:t>
      </w:r>
      <w:r>
        <w:rPr>
          <w:lang w:eastAsia="en-GB"/>
        </w:rPr>
        <w:t xml:space="preserve"> </w:t>
      </w:r>
      <w:r w:rsidRPr="00125134">
        <w:rPr>
          <w:lang w:eastAsia="en-GB"/>
        </w:rPr>
        <w:t>already limited to 280 characters.</w:t>
      </w:r>
    </w:p>
    <w:p w14:paraId="63330290" w14:textId="24BB1C16" w:rsidR="00125134" w:rsidRPr="00125134" w:rsidRDefault="00125134" w:rsidP="007554D1">
      <w:pPr>
        <w:pStyle w:val="CodeLabel"/>
        <w:rPr>
          <w:lang w:eastAsia="en-GB"/>
        </w:rPr>
      </w:pPr>
      <w:r w:rsidRPr="00125134">
        <w:rPr>
          <w:lang w:eastAsia="en-GB"/>
        </w:rPr>
        <w:t>src/lib.rs</w:t>
      </w:r>
    </w:p>
    <w:p w14:paraId="36F62CF3" w14:textId="77777777" w:rsidR="00125134" w:rsidRPr="00F043C6" w:rsidRDefault="00125134" w:rsidP="000827C5">
      <w:pPr>
        <w:pStyle w:val="Code"/>
      </w:pPr>
      <w:r w:rsidRPr="00F043C6">
        <w:t>pub struct NewsArticle {</w:t>
      </w:r>
    </w:p>
    <w:p w14:paraId="1D272991" w14:textId="77777777" w:rsidR="00125134" w:rsidRPr="00F043C6" w:rsidRDefault="00125134" w:rsidP="000827C5">
      <w:pPr>
        <w:pStyle w:val="Code"/>
      </w:pPr>
      <w:r w:rsidRPr="00F043C6">
        <w:t xml:space="preserve">    pub headline: String,</w:t>
      </w:r>
    </w:p>
    <w:p w14:paraId="02725780" w14:textId="77777777" w:rsidR="00125134" w:rsidRPr="00F043C6" w:rsidRDefault="00125134" w:rsidP="000827C5">
      <w:pPr>
        <w:pStyle w:val="Code"/>
      </w:pPr>
      <w:r w:rsidRPr="00F043C6">
        <w:t xml:space="preserve">    pub location: String,</w:t>
      </w:r>
    </w:p>
    <w:p w14:paraId="77938956" w14:textId="77777777" w:rsidR="00125134" w:rsidRPr="00F043C6" w:rsidRDefault="00125134" w:rsidP="000827C5">
      <w:pPr>
        <w:pStyle w:val="Code"/>
      </w:pPr>
      <w:r w:rsidRPr="00F043C6">
        <w:t xml:space="preserve">    pub author: String,</w:t>
      </w:r>
    </w:p>
    <w:p w14:paraId="72089F27" w14:textId="77777777" w:rsidR="00125134" w:rsidRPr="00F043C6" w:rsidRDefault="00125134" w:rsidP="000827C5">
      <w:pPr>
        <w:pStyle w:val="Code"/>
      </w:pPr>
      <w:r w:rsidRPr="00F043C6">
        <w:t xml:space="preserve">    pub content: String,</w:t>
      </w:r>
    </w:p>
    <w:p w14:paraId="4FCE9620" w14:textId="77777777" w:rsidR="00125134" w:rsidRPr="00F043C6" w:rsidRDefault="00125134" w:rsidP="000827C5">
      <w:pPr>
        <w:pStyle w:val="Code"/>
      </w:pPr>
      <w:r w:rsidRPr="00F043C6">
        <w:t>}</w:t>
      </w:r>
    </w:p>
    <w:p w14:paraId="43622650" w14:textId="77777777" w:rsidR="00125134" w:rsidRPr="00F043C6" w:rsidRDefault="00125134" w:rsidP="000827C5">
      <w:pPr>
        <w:pStyle w:val="Code"/>
      </w:pPr>
    </w:p>
    <w:p w14:paraId="276498FD" w14:textId="77777777" w:rsidR="00125134" w:rsidRPr="00F043C6" w:rsidRDefault="00125134" w:rsidP="000827C5">
      <w:pPr>
        <w:pStyle w:val="Code"/>
      </w:pPr>
      <w:r w:rsidRPr="00F043C6">
        <w:t>impl Summary for NewsArticle {</w:t>
      </w:r>
    </w:p>
    <w:p w14:paraId="594DF827" w14:textId="77777777" w:rsidR="00125134" w:rsidRPr="00F043C6" w:rsidRDefault="00125134" w:rsidP="000827C5">
      <w:pPr>
        <w:pStyle w:val="Code"/>
      </w:pPr>
      <w:r w:rsidRPr="00F043C6">
        <w:t xml:space="preserve">    fn summarize(&amp;self) -&gt; String {</w:t>
      </w:r>
    </w:p>
    <w:p w14:paraId="4B4A8EBB" w14:textId="77777777" w:rsidR="00A57D48" w:rsidRDefault="00125134" w:rsidP="000F2A09">
      <w:pPr>
        <w:pStyle w:val="Code"/>
      </w:pPr>
      <w:r w:rsidRPr="00F043C6">
        <w:t xml:space="preserve">        format!(</w:t>
      </w:r>
    </w:p>
    <w:p w14:paraId="69A40BDC" w14:textId="77777777" w:rsidR="00A57D48" w:rsidRDefault="00A57D48" w:rsidP="000F2A09">
      <w:pPr>
        <w:pStyle w:val="Code"/>
      </w:pPr>
      <w:r>
        <w:t xml:space="preserve">            </w:t>
      </w:r>
      <w:r w:rsidR="00125134" w:rsidRPr="00F043C6">
        <w:t xml:space="preserve">"{}, by {} ({})", </w:t>
      </w:r>
    </w:p>
    <w:p w14:paraId="5C3DFAE5" w14:textId="77777777" w:rsidR="00A57D48" w:rsidRDefault="00A57D48" w:rsidP="000F2A09">
      <w:pPr>
        <w:pStyle w:val="Code"/>
      </w:pPr>
      <w:r>
        <w:t xml:space="preserve">            </w:t>
      </w:r>
      <w:r w:rsidR="00125134" w:rsidRPr="00F043C6">
        <w:t xml:space="preserve">self.headline, </w:t>
      </w:r>
    </w:p>
    <w:p w14:paraId="50EB1B87" w14:textId="77777777" w:rsidR="00A57D48" w:rsidRDefault="00A57D48" w:rsidP="000F2A09">
      <w:pPr>
        <w:pStyle w:val="Code"/>
      </w:pPr>
      <w:r>
        <w:t xml:space="preserve">            </w:t>
      </w:r>
      <w:r w:rsidR="00125134" w:rsidRPr="00F043C6">
        <w:t xml:space="preserve">self.author, </w:t>
      </w:r>
    </w:p>
    <w:p w14:paraId="6EF83209" w14:textId="77777777" w:rsidR="00A57D48" w:rsidRDefault="00A57D48" w:rsidP="000F2A09">
      <w:pPr>
        <w:pStyle w:val="Code"/>
      </w:pPr>
      <w:r>
        <w:t xml:space="preserve">            </w:t>
      </w:r>
      <w:r w:rsidR="00125134" w:rsidRPr="00F043C6">
        <w:t>self.location</w:t>
      </w:r>
    </w:p>
    <w:p w14:paraId="1F35CCA2" w14:textId="0070B341" w:rsidR="00125134" w:rsidRPr="00F043C6" w:rsidRDefault="00A57D48" w:rsidP="000827C5">
      <w:pPr>
        <w:pStyle w:val="Code"/>
      </w:pPr>
      <w:r>
        <w:t xml:space="preserve">        </w:t>
      </w:r>
      <w:r w:rsidR="00125134" w:rsidRPr="00F043C6">
        <w:t>)</w:t>
      </w:r>
    </w:p>
    <w:p w14:paraId="6DF81BDF" w14:textId="77777777" w:rsidR="00125134" w:rsidRPr="00F043C6" w:rsidRDefault="00125134" w:rsidP="000827C5">
      <w:pPr>
        <w:pStyle w:val="Code"/>
      </w:pPr>
      <w:r w:rsidRPr="00F043C6">
        <w:t xml:space="preserve">    }</w:t>
      </w:r>
    </w:p>
    <w:p w14:paraId="62521C9E" w14:textId="77777777" w:rsidR="00125134" w:rsidRPr="00F043C6" w:rsidRDefault="00125134" w:rsidP="000827C5">
      <w:pPr>
        <w:pStyle w:val="Code"/>
      </w:pPr>
      <w:r w:rsidRPr="00F043C6">
        <w:t>}</w:t>
      </w:r>
    </w:p>
    <w:p w14:paraId="0320B4BD" w14:textId="77777777" w:rsidR="00125134" w:rsidRPr="00F043C6" w:rsidRDefault="00125134" w:rsidP="000827C5">
      <w:pPr>
        <w:pStyle w:val="Code"/>
      </w:pPr>
    </w:p>
    <w:p w14:paraId="18C27A40" w14:textId="77777777" w:rsidR="00125134" w:rsidRPr="00F043C6" w:rsidRDefault="00125134" w:rsidP="000827C5">
      <w:pPr>
        <w:pStyle w:val="Code"/>
      </w:pPr>
      <w:r w:rsidRPr="00F043C6">
        <w:t>pub struct Tweet {</w:t>
      </w:r>
    </w:p>
    <w:p w14:paraId="77D89695" w14:textId="77777777" w:rsidR="00125134" w:rsidRPr="00F043C6" w:rsidRDefault="00125134" w:rsidP="000827C5">
      <w:pPr>
        <w:pStyle w:val="Code"/>
      </w:pPr>
      <w:r w:rsidRPr="00F043C6">
        <w:t xml:space="preserve">    pub username: String,</w:t>
      </w:r>
    </w:p>
    <w:p w14:paraId="4B15BED9" w14:textId="77777777" w:rsidR="00125134" w:rsidRPr="00F043C6" w:rsidRDefault="00125134" w:rsidP="000827C5">
      <w:pPr>
        <w:pStyle w:val="Code"/>
      </w:pPr>
      <w:r w:rsidRPr="00F043C6">
        <w:t xml:space="preserve">    pub content: String,</w:t>
      </w:r>
    </w:p>
    <w:p w14:paraId="1C477A41" w14:textId="77777777" w:rsidR="00125134" w:rsidRPr="00F043C6" w:rsidRDefault="00125134" w:rsidP="000827C5">
      <w:pPr>
        <w:pStyle w:val="Code"/>
      </w:pPr>
      <w:r w:rsidRPr="00F043C6">
        <w:t xml:space="preserve">    pub reply: bool,</w:t>
      </w:r>
    </w:p>
    <w:p w14:paraId="7D29C6E8" w14:textId="77777777" w:rsidR="00125134" w:rsidRPr="00F043C6" w:rsidRDefault="00125134" w:rsidP="000827C5">
      <w:pPr>
        <w:pStyle w:val="Code"/>
      </w:pPr>
      <w:r w:rsidRPr="00F043C6">
        <w:t xml:space="preserve">    pub retweet: bool,</w:t>
      </w:r>
    </w:p>
    <w:p w14:paraId="46C0B46E" w14:textId="77777777" w:rsidR="00125134" w:rsidRPr="00F043C6" w:rsidRDefault="00125134" w:rsidP="000827C5">
      <w:pPr>
        <w:pStyle w:val="Code"/>
      </w:pPr>
      <w:r w:rsidRPr="00F043C6">
        <w:t>}</w:t>
      </w:r>
    </w:p>
    <w:p w14:paraId="69D6CD6E" w14:textId="77777777" w:rsidR="00125134" w:rsidRPr="00F043C6" w:rsidRDefault="00125134" w:rsidP="000827C5">
      <w:pPr>
        <w:pStyle w:val="Code"/>
      </w:pPr>
    </w:p>
    <w:p w14:paraId="7093DD42" w14:textId="77777777" w:rsidR="00125134" w:rsidRPr="00F043C6" w:rsidRDefault="00125134" w:rsidP="000827C5">
      <w:pPr>
        <w:pStyle w:val="Code"/>
      </w:pPr>
      <w:r w:rsidRPr="00F043C6">
        <w:t>impl Summary for Tweet {</w:t>
      </w:r>
    </w:p>
    <w:p w14:paraId="739C272F" w14:textId="77777777" w:rsidR="00125134" w:rsidRPr="00F043C6" w:rsidRDefault="00125134" w:rsidP="000827C5">
      <w:pPr>
        <w:pStyle w:val="Code"/>
      </w:pPr>
      <w:r w:rsidRPr="00F043C6">
        <w:t xml:space="preserve">    fn summarize(&amp;self) -&gt; String {</w:t>
      </w:r>
    </w:p>
    <w:p w14:paraId="489819CE" w14:textId="77777777" w:rsidR="00125134" w:rsidRPr="00F043C6" w:rsidRDefault="00125134" w:rsidP="000827C5">
      <w:pPr>
        <w:pStyle w:val="Code"/>
      </w:pPr>
      <w:r w:rsidRPr="00F043C6">
        <w:lastRenderedPageBreak/>
        <w:t xml:space="preserve">        format!("{}: {}", self.username, self.content)</w:t>
      </w:r>
    </w:p>
    <w:p w14:paraId="0E22C4B0" w14:textId="77777777" w:rsidR="00125134" w:rsidRPr="00F043C6" w:rsidRDefault="00125134" w:rsidP="000827C5">
      <w:pPr>
        <w:pStyle w:val="Code"/>
      </w:pPr>
      <w:r w:rsidRPr="00F043C6">
        <w:t xml:space="preserve">    }</w:t>
      </w:r>
    </w:p>
    <w:p w14:paraId="66E04709" w14:textId="77777777" w:rsidR="00125134" w:rsidRPr="00F043C6" w:rsidRDefault="00125134" w:rsidP="000827C5">
      <w:pPr>
        <w:pStyle w:val="Code"/>
      </w:pPr>
      <w:r w:rsidRPr="00F043C6">
        <w:t>}</w:t>
      </w:r>
    </w:p>
    <w:p w14:paraId="45121FD4" w14:textId="4953DB4F" w:rsidR="00125134" w:rsidRPr="00125134" w:rsidRDefault="00125134" w:rsidP="007554D1">
      <w:pPr>
        <w:pStyle w:val="CodeListingCaption"/>
        <w:rPr>
          <w:lang w:eastAsia="en-GB"/>
        </w:rPr>
      </w:pPr>
      <w:r w:rsidRPr="00125134">
        <w:t xml:space="preserve">Implementing the </w:t>
      </w:r>
      <w:r w:rsidRPr="00F043C6">
        <w:rPr>
          <w:rStyle w:val="Literal"/>
        </w:rPr>
        <w:t>Summary</w:t>
      </w:r>
      <w:r w:rsidRPr="00125134">
        <w:t xml:space="preserve"> trait on the </w:t>
      </w:r>
      <w:r w:rsidRPr="00F043C6">
        <w:rPr>
          <w:rStyle w:val="Literal"/>
        </w:rPr>
        <w:t>NewsArticle</w:t>
      </w:r>
      <w:r w:rsidRPr="00125134">
        <w:t xml:space="preserve"> and </w:t>
      </w:r>
      <w:r w:rsidRPr="00F043C6">
        <w:rPr>
          <w:rStyle w:val="Literal"/>
        </w:rPr>
        <w:t>Tweet</w:t>
      </w:r>
      <w:r w:rsidRPr="00125134">
        <w:rPr>
          <w:lang w:eastAsia="en-GB"/>
        </w:rPr>
        <w:t xml:space="preserve"> types</w:t>
      </w:r>
    </w:p>
    <w:p w14:paraId="635BCFA5" w14:textId="4990EE87" w:rsidR="00125134" w:rsidRPr="00125134" w:rsidRDefault="009C22AE" w:rsidP="00125134">
      <w:pPr>
        <w:pStyle w:val="Body"/>
        <w:rPr>
          <w:lang w:eastAsia="en-GB"/>
        </w:rPr>
      </w:pPr>
      <w:r>
        <w:rPr>
          <w:lang w:eastAsia="en-GB"/>
        </w:rPr>
        <w:fldChar w:fldCharType="begin"/>
      </w:r>
      <w:r>
        <w:instrText xml:space="preserve"> XE "for keyword:in trait implementations</w:instrText>
      </w:r>
      <w:r w:rsidRPr="00B06597">
        <w:instrText xml:space="preserve"> startRange</w:instrText>
      </w:r>
      <w:r>
        <w:instrText xml:space="preserve">" </w:instrText>
      </w:r>
      <w:r>
        <w:rPr>
          <w:lang w:eastAsia="en-GB"/>
        </w:rPr>
        <w:fldChar w:fldCharType="end"/>
      </w:r>
      <w:r w:rsidR="004240C6">
        <w:rPr>
          <w:lang w:eastAsia="en-GB"/>
        </w:rPr>
        <w:fldChar w:fldCharType="begin"/>
      </w:r>
      <w:r w:rsidR="004240C6">
        <w:instrText xml:space="preserve"> XE "impl keyword:for implementing traits </w:instrText>
      </w:r>
      <w:r w:rsidR="004240C6" w:rsidRPr="00B06597">
        <w:instrText>startRange</w:instrText>
      </w:r>
      <w:r w:rsidR="004240C6">
        <w:instrText xml:space="preserve">" </w:instrText>
      </w:r>
      <w:r w:rsidR="004240C6">
        <w:rPr>
          <w:lang w:eastAsia="en-GB"/>
        </w:rPr>
        <w:fldChar w:fldCharType="end"/>
      </w:r>
      <w:r w:rsidR="00125134" w:rsidRPr="00125134">
        <w:rPr>
          <w:lang w:eastAsia="en-GB"/>
        </w:rPr>
        <w:t>Implementing a trait on a type is similar to implementing regular methods. The</w:t>
      </w:r>
      <w:r w:rsidR="00125134">
        <w:rPr>
          <w:lang w:eastAsia="en-GB"/>
        </w:rPr>
        <w:t xml:space="preserve"> </w:t>
      </w:r>
      <w:r w:rsidR="00125134" w:rsidRPr="00125134">
        <w:rPr>
          <w:lang w:eastAsia="en-GB"/>
        </w:rPr>
        <w:t xml:space="preserve">difference is that after </w:t>
      </w:r>
      <w:r w:rsidR="00125134" w:rsidRPr="00F043C6">
        <w:rPr>
          <w:rStyle w:val="Literal"/>
        </w:rPr>
        <w:t>impl</w:t>
      </w:r>
      <w:r w:rsidR="00125134" w:rsidRPr="00125134">
        <w:t xml:space="preserve">, we put the trait name we want to implement, then use the </w:t>
      </w:r>
      <w:r w:rsidR="00125134" w:rsidRPr="00F043C6">
        <w:rPr>
          <w:rStyle w:val="Literal"/>
        </w:rPr>
        <w:t>for</w:t>
      </w:r>
      <w:r w:rsidR="00125134" w:rsidRPr="00125134">
        <w:t xml:space="preserve"> keyword, and then specify the name of the type we want to implement the trait for. Within the </w:t>
      </w:r>
      <w:r w:rsidR="00125134" w:rsidRPr="00F043C6">
        <w:rPr>
          <w:rStyle w:val="Literal"/>
        </w:rPr>
        <w:t>impl</w:t>
      </w:r>
      <w:r w:rsidR="00125134" w:rsidRPr="00125134">
        <w:rPr>
          <w:lang w:eastAsia="en-GB"/>
        </w:rPr>
        <w:t xml:space="preserve"> block, we put the method signatures</w:t>
      </w:r>
      <w:r w:rsidR="00125134">
        <w:rPr>
          <w:lang w:eastAsia="en-GB"/>
        </w:rPr>
        <w:t xml:space="preserve"> </w:t>
      </w:r>
      <w:r w:rsidR="00125134" w:rsidRPr="00125134">
        <w:rPr>
          <w:lang w:eastAsia="en-GB"/>
        </w:rPr>
        <w:t>that the trait definition has defined. Instead of adding a semicolon after each</w:t>
      </w:r>
      <w:r w:rsidR="00125134">
        <w:rPr>
          <w:lang w:eastAsia="en-GB"/>
        </w:rPr>
        <w:t xml:space="preserve"> </w:t>
      </w:r>
      <w:r w:rsidR="00125134" w:rsidRPr="00125134">
        <w:rPr>
          <w:lang w:eastAsia="en-GB"/>
        </w:rPr>
        <w:t>signature, we use curly brackets and fill in the method body with the specific</w:t>
      </w:r>
      <w:r w:rsidR="00125134">
        <w:rPr>
          <w:lang w:eastAsia="en-GB"/>
        </w:rPr>
        <w:t xml:space="preserve"> </w:t>
      </w:r>
      <w:r w:rsidR="00125134" w:rsidRPr="00125134">
        <w:rPr>
          <w:lang w:eastAsia="en-GB"/>
        </w:rPr>
        <w:t>behavior that we want the methods of the trait to have for the particular type.</w:t>
      </w:r>
      <w:r w:rsidR="003461C9">
        <w:rPr>
          <w:lang w:eastAsia="en-GB"/>
        </w:rPr>
        <w:fldChar w:fldCharType="begin"/>
      </w:r>
      <w:r w:rsidR="003461C9">
        <w:instrText xml:space="preserve"> XE "for keyword:in trait implementations</w:instrText>
      </w:r>
      <w:r w:rsidR="003461C9" w:rsidRPr="00B06597">
        <w:instrText xml:space="preserve"> </w:instrText>
      </w:r>
      <w:r w:rsidR="003461C9">
        <w:instrText>end</w:instrText>
      </w:r>
      <w:r w:rsidR="003461C9" w:rsidRPr="00B06597">
        <w:instrText>Range</w:instrText>
      </w:r>
      <w:r w:rsidR="003461C9">
        <w:instrText xml:space="preserve">" </w:instrText>
      </w:r>
      <w:r w:rsidR="003461C9">
        <w:rPr>
          <w:lang w:eastAsia="en-GB"/>
        </w:rPr>
        <w:fldChar w:fldCharType="end"/>
      </w:r>
      <w:r w:rsidR="003461C9">
        <w:rPr>
          <w:lang w:eastAsia="en-GB"/>
        </w:rPr>
        <w:fldChar w:fldCharType="begin"/>
      </w:r>
      <w:r w:rsidR="003461C9">
        <w:instrText xml:space="preserve"> XE "impl keyword:for implementing traits end</w:instrText>
      </w:r>
      <w:r w:rsidR="003461C9" w:rsidRPr="00B06597">
        <w:instrText>Range</w:instrText>
      </w:r>
      <w:r w:rsidR="003461C9">
        <w:instrText xml:space="preserve">" </w:instrText>
      </w:r>
      <w:r w:rsidR="003461C9">
        <w:rPr>
          <w:lang w:eastAsia="en-GB"/>
        </w:rPr>
        <w:fldChar w:fldCharType="end"/>
      </w:r>
    </w:p>
    <w:p w14:paraId="5439DFA8" w14:textId="1630BD8A" w:rsidR="00125134" w:rsidRPr="00125134" w:rsidRDefault="00125134" w:rsidP="00125134">
      <w:pPr>
        <w:pStyle w:val="Body"/>
        <w:rPr>
          <w:lang w:eastAsia="en-GB"/>
        </w:rPr>
      </w:pPr>
      <w:r w:rsidRPr="00125134">
        <w:rPr>
          <w:lang w:eastAsia="en-GB"/>
        </w:rPr>
        <w:t xml:space="preserve">Now that the library has implemented the </w:t>
      </w:r>
      <w:r w:rsidRPr="00F043C6">
        <w:rPr>
          <w:rStyle w:val="Literal"/>
        </w:rPr>
        <w:t>Summary</w:t>
      </w:r>
      <w:r w:rsidRPr="00125134">
        <w:t xml:space="preserve"> trait on </w:t>
      </w:r>
      <w:r w:rsidRPr="00F043C6">
        <w:rPr>
          <w:rStyle w:val="Literal"/>
        </w:rPr>
        <w:t>NewsArticle</w:t>
      </w:r>
      <w:r w:rsidRPr="00125134">
        <w:t xml:space="preserve"> and </w:t>
      </w:r>
      <w:r w:rsidRPr="00F043C6">
        <w:rPr>
          <w:rStyle w:val="Literal"/>
        </w:rPr>
        <w:t>Tweet</w:t>
      </w:r>
      <w:r w:rsidRPr="00125134">
        <w:t xml:space="preserve">, users of the crate can call the trait methods on instances of </w:t>
      </w:r>
      <w:r w:rsidRPr="00F043C6">
        <w:rPr>
          <w:rStyle w:val="Literal"/>
        </w:rPr>
        <w:t>NewsArticle</w:t>
      </w:r>
      <w:r w:rsidRPr="00125134">
        <w:t xml:space="preserve"> and </w:t>
      </w:r>
      <w:r w:rsidRPr="00F043C6">
        <w:rPr>
          <w:rStyle w:val="Literal"/>
        </w:rPr>
        <w:t>Tweet</w:t>
      </w:r>
      <w:r w:rsidRPr="00125134">
        <w:t xml:space="preserve"> in the same way we call regular methods. The only difference is that the user must bring the trait into scope as well as the types. Here’s an example of how a binary crate could use our </w:t>
      </w:r>
      <w:r w:rsidRPr="00F043C6">
        <w:rPr>
          <w:rStyle w:val="Literal"/>
        </w:rPr>
        <w:t>aggregator</w:t>
      </w:r>
      <w:r>
        <w:rPr>
          <w:lang w:eastAsia="en-GB"/>
        </w:rPr>
        <w:t xml:space="preserve"> </w:t>
      </w:r>
      <w:r w:rsidRPr="00125134">
        <w:rPr>
          <w:lang w:eastAsia="en-GB"/>
        </w:rPr>
        <w:t>library crate:</w:t>
      </w:r>
    </w:p>
    <w:p w14:paraId="4B460D64" w14:textId="77777777" w:rsidR="00125134" w:rsidRPr="00F043C6" w:rsidRDefault="00125134" w:rsidP="00F043C6">
      <w:pPr>
        <w:pStyle w:val="Code"/>
      </w:pPr>
      <w:r w:rsidRPr="00F043C6">
        <w:t>use aggregator::{Summary, Tweet};</w:t>
      </w:r>
    </w:p>
    <w:p w14:paraId="597C9B9B" w14:textId="77777777" w:rsidR="00125134" w:rsidRPr="00F043C6" w:rsidRDefault="00125134" w:rsidP="00F043C6">
      <w:pPr>
        <w:pStyle w:val="Code"/>
      </w:pPr>
    </w:p>
    <w:p w14:paraId="1C6A60D4" w14:textId="77777777" w:rsidR="00125134" w:rsidRPr="00F043C6" w:rsidRDefault="00125134" w:rsidP="00F043C6">
      <w:pPr>
        <w:pStyle w:val="Code"/>
      </w:pPr>
      <w:r w:rsidRPr="00F043C6">
        <w:t>fn main() {</w:t>
      </w:r>
    </w:p>
    <w:p w14:paraId="38115E7D" w14:textId="77777777" w:rsidR="00125134" w:rsidRPr="00F043C6" w:rsidRDefault="00125134" w:rsidP="00F043C6">
      <w:pPr>
        <w:pStyle w:val="Code"/>
      </w:pPr>
      <w:r w:rsidRPr="00F043C6">
        <w:t xml:space="preserve">    let tweet = Tweet {</w:t>
      </w:r>
    </w:p>
    <w:p w14:paraId="0D62A11A" w14:textId="77777777" w:rsidR="00125134" w:rsidRPr="00F043C6" w:rsidRDefault="00125134" w:rsidP="00F043C6">
      <w:pPr>
        <w:pStyle w:val="Code"/>
      </w:pPr>
      <w:r w:rsidRPr="00F043C6">
        <w:t xml:space="preserve">        username: String::from("horse_ebooks"),</w:t>
      </w:r>
    </w:p>
    <w:p w14:paraId="1BCB250F" w14:textId="77777777" w:rsidR="00125134" w:rsidRPr="00F043C6" w:rsidRDefault="00125134" w:rsidP="00F043C6">
      <w:pPr>
        <w:pStyle w:val="Code"/>
      </w:pPr>
      <w:r w:rsidRPr="00F043C6">
        <w:t xml:space="preserve">        content: String::from(</w:t>
      </w:r>
    </w:p>
    <w:p w14:paraId="5B597648" w14:textId="77777777" w:rsidR="00125134" w:rsidRPr="00F043C6" w:rsidRDefault="00125134" w:rsidP="00F043C6">
      <w:pPr>
        <w:pStyle w:val="Code"/>
      </w:pPr>
      <w:r w:rsidRPr="00F043C6">
        <w:t xml:space="preserve">            "of course, as you probably already know, people",</w:t>
      </w:r>
    </w:p>
    <w:p w14:paraId="121B8D16" w14:textId="77777777" w:rsidR="00125134" w:rsidRPr="00F043C6" w:rsidRDefault="00125134" w:rsidP="00F043C6">
      <w:pPr>
        <w:pStyle w:val="Code"/>
      </w:pPr>
      <w:r w:rsidRPr="00F043C6">
        <w:t xml:space="preserve">        ),</w:t>
      </w:r>
    </w:p>
    <w:p w14:paraId="4600522B" w14:textId="77777777" w:rsidR="00125134" w:rsidRPr="00F043C6" w:rsidRDefault="00125134" w:rsidP="00F043C6">
      <w:pPr>
        <w:pStyle w:val="Code"/>
      </w:pPr>
      <w:r w:rsidRPr="00F043C6">
        <w:t xml:space="preserve">        reply: false,</w:t>
      </w:r>
    </w:p>
    <w:p w14:paraId="155D18E9" w14:textId="77777777" w:rsidR="00125134" w:rsidRPr="00F043C6" w:rsidRDefault="00125134" w:rsidP="00F043C6">
      <w:pPr>
        <w:pStyle w:val="Code"/>
      </w:pPr>
      <w:r w:rsidRPr="00F043C6">
        <w:t xml:space="preserve">        retweet: false,</w:t>
      </w:r>
    </w:p>
    <w:p w14:paraId="2F915B97" w14:textId="77777777" w:rsidR="00125134" w:rsidRPr="00F043C6" w:rsidRDefault="00125134" w:rsidP="00F043C6">
      <w:pPr>
        <w:pStyle w:val="Code"/>
      </w:pPr>
      <w:r w:rsidRPr="00F043C6">
        <w:t xml:space="preserve">    };</w:t>
      </w:r>
    </w:p>
    <w:p w14:paraId="76738B7D" w14:textId="77777777" w:rsidR="00125134" w:rsidRPr="00F043C6" w:rsidRDefault="00125134" w:rsidP="00F043C6">
      <w:pPr>
        <w:pStyle w:val="Code"/>
      </w:pPr>
    </w:p>
    <w:p w14:paraId="49BB403B" w14:textId="77777777" w:rsidR="00125134" w:rsidRPr="00F043C6" w:rsidRDefault="00125134" w:rsidP="00F043C6">
      <w:pPr>
        <w:pStyle w:val="Code"/>
      </w:pPr>
      <w:r w:rsidRPr="00F043C6">
        <w:t xml:space="preserve">    println!("1 new tweet: {}", tweet.summarize());</w:t>
      </w:r>
    </w:p>
    <w:p w14:paraId="2F9C0129" w14:textId="77777777" w:rsidR="00125134" w:rsidRPr="00F043C6" w:rsidRDefault="00125134" w:rsidP="00F043C6">
      <w:pPr>
        <w:pStyle w:val="Code"/>
      </w:pPr>
      <w:r w:rsidRPr="00F043C6">
        <w:t>}</w:t>
      </w:r>
    </w:p>
    <w:p w14:paraId="0EE540B0" w14:textId="77777777" w:rsidR="00125134" w:rsidRPr="00125134" w:rsidRDefault="00125134" w:rsidP="00125134">
      <w:pPr>
        <w:pStyle w:val="Body"/>
        <w:rPr>
          <w:lang w:eastAsia="en-GB"/>
        </w:rPr>
      </w:pPr>
      <w:r w:rsidRPr="00125134">
        <w:t xml:space="preserve">This code prints </w:t>
      </w:r>
      <w:r w:rsidRPr="00F043C6">
        <w:rPr>
          <w:rStyle w:val="Literal"/>
        </w:rPr>
        <w:t>1 new tweet: horse_ebooks: of course, as you probably already know, people</w:t>
      </w:r>
      <w:r w:rsidRPr="00125134">
        <w:rPr>
          <w:lang w:eastAsia="en-GB"/>
        </w:rPr>
        <w:t>.</w:t>
      </w:r>
    </w:p>
    <w:p w14:paraId="0BEF5BA9" w14:textId="071B8144" w:rsidR="00125134" w:rsidRPr="00125134" w:rsidRDefault="00125134" w:rsidP="00125134">
      <w:pPr>
        <w:pStyle w:val="Body"/>
        <w:rPr>
          <w:lang w:eastAsia="en-GB"/>
        </w:rPr>
      </w:pPr>
      <w:r w:rsidRPr="00125134">
        <w:rPr>
          <w:lang w:eastAsia="en-GB"/>
        </w:rPr>
        <w:t xml:space="preserve">Other crates that depend on the </w:t>
      </w:r>
      <w:r w:rsidRPr="00F043C6">
        <w:rPr>
          <w:rStyle w:val="Literal"/>
        </w:rPr>
        <w:t>aggregator</w:t>
      </w:r>
      <w:r w:rsidRPr="00125134">
        <w:t xml:space="preserve"> crate can also bring the </w:t>
      </w:r>
      <w:r w:rsidRPr="00F043C6">
        <w:rPr>
          <w:rStyle w:val="Literal"/>
        </w:rPr>
        <w:t>Summary</w:t>
      </w:r>
      <w:r w:rsidRPr="00125134">
        <w:t xml:space="preserve"> trait into scope to implement </w:t>
      </w:r>
      <w:r w:rsidRPr="00F043C6">
        <w:rPr>
          <w:rStyle w:val="Literal"/>
        </w:rPr>
        <w:t>Summary</w:t>
      </w:r>
      <w:r w:rsidRPr="00125134">
        <w:t xml:space="preserve"> on their own types. One restriction to note is that we can implement a trait on a type only if </w:t>
      </w:r>
      <w:ins w:id="54" w:author="Carol Nichols" w:date="2022-08-24T20:34:00Z">
        <w:r w:rsidR="00683BB7">
          <w:t xml:space="preserve">either </w:t>
        </w:r>
      </w:ins>
      <w:commentRangeStart w:id="55"/>
      <w:commentRangeStart w:id="56"/>
      <w:commentRangeStart w:id="57"/>
      <w:commentRangeStart w:id="58"/>
      <w:del w:id="59" w:author="Carol Nichols" w:date="2022-08-24T20:34:00Z">
        <w:r w:rsidRPr="00125134" w:rsidDel="00683BB7">
          <w:delText xml:space="preserve">at least one of </w:delText>
        </w:r>
        <w:commentRangeEnd w:id="55"/>
        <w:r w:rsidR="00FF7CB0" w:rsidDel="00683BB7">
          <w:rPr>
            <w:rStyle w:val="CommentReference"/>
            <w:rFonts w:ascii="Times New Roman" w:hAnsi="Times New Roman" w:cs="Times New Roman"/>
            <w:color w:val="auto"/>
            <w:lang w:val="en-CA"/>
          </w:rPr>
          <w:commentReference w:id="55"/>
        </w:r>
        <w:commentRangeEnd w:id="56"/>
        <w:r w:rsidR="006E24C1" w:rsidDel="00683BB7">
          <w:rPr>
            <w:rStyle w:val="CommentReference"/>
            <w:rFonts w:ascii="Times New Roman" w:hAnsi="Times New Roman" w:cs="Times New Roman"/>
            <w:color w:val="auto"/>
            <w:lang w:val="en-CA"/>
          </w:rPr>
          <w:commentReference w:id="56"/>
        </w:r>
        <w:commentRangeEnd w:id="57"/>
        <w:r w:rsidR="00661735" w:rsidDel="00683BB7">
          <w:rPr>
            <w:rStyle w:val="CommentReference"/>
            <w:rFonts w:ascii="Times New Roman" w:hAnsi="Times New Roman" w:cs="Times New Roman"/>
            <w:color w:val="auto"/>
            <w:lang w:val="en-CA"/>
          </w:rPr>
          <w:commentReference w:id="57"/>
        </w:r>
      </w:del>
      <w:commentRangeEnd w:id="58"/>
      <w:r w:rsidR="00683BB7">
        <w:rPr>
          <w:rStyle w:val="CommentReference"/>
          <w:rFonts w:ascii="Times New Roman" w:hAnsi="Times New Roman" w:cs="Times New Roman"/>
          <w:color w:val="auto"/>
          <w:lang w:val="en-CA"/>
        </w:rPr>
        <w:commentReference w:id="58"/>
      </w:r>
      <w:r w:rsidRPr="00125134">
        <w:t>the trait or the type</w:t>
      </w:r>
      <w:ins w:id="60" w:author="Carol Nichols" w:date="2022-08-24T20:34:00Z">
        <w:r w:rsidR="00683BB7">
          <w:t>, or both,</w:t>
        </w:r>
      </w:ins>
      <w:r w:rsidRPr="00125134">
        <w:t xml:space="preserve"> </w:t>
      </w:r>
      <w:del w:id="61" w:author="Carol Nichols" w:date="2022-08-24T20:34:00Z">
        <w:r w:rsidRPr="00125134" w:rsidDel="00683BB7">
          <w:delText xml:space="preserve">is </w:delText>
        </w:r>
      </w:del>
      <w:ins w:id="62" w:author="Carol Nichols" w:date="2022-08-24T20:34:00Z">
        <w:r w:rsidR="00683BB7">
          <w:t>are</w:t>
        </w:r>
        <w:r w:rsidR="00683BB7" w:rsidRPr="00125134">
          <w:t xml:space="preserve"> </w:t>
        </w:r>
      </w:ins>
      <w:r w:rsidRPr="00125134">
        <w:t xml:space="preserve">local to our crate. For example, we can implement standard library traits like </w:t>
      </w:r>
      <w:r w:rsidRPr="00F043C6">
        <w:rPr>
          <w:rStyle w:val="Literal"/>
        </w:rPr>
        <w:t>Display</w:t>
      </w:r>
      <w:r w:rsidRPr="00125134">
        <w:t xml:space="preserve"> on a custom type like </w:t>
      </w:r>
      <w:r w:rsidRPr="00F043C6">
        <w:rPr>
          <w:rStyle w:val="Literal"/>
        </w:rPr>
        <w:t>Tweet</w:t>
      </w:r>
      <w:r w:rsidRPr="00125134">
        <w:t xml:space="preserve"> as part of our </w:t>
      </w:r>
      <w:r w:rsidRPr="00F043C6">
        <w:rPr>
          <w:rStyle w:val="Literal"/>
        </w:rPr>
        <w:t>aggregator</w:t>
      </w:r>
      <w:r w:rsidRPr="00125134">
        <w:t xml:space="preserve"> crate functionality because the type </w:t>
      </w:r>
      <w:r w:rsidRPr="00F043C6">
        <w:rPr>
          <w:rStyle w:val="Literal"/>
        </w:rPr>
        <w:t>Tweet</w:t>
      </w:r>
      <w:r w:rsidRPr="00125134">
        <w:t xml:space="preserve"> is local to our </w:t>
      </w:r>
      <w:r w:rsidRPr="00F043C6">
        <w:rPr>
          <w:rStyle w:val="Literal"/>
        </w:rPr>
        <w:t>aggregator</w:t>
      </w:r>
      <w:r w:rsidRPr="00125134">
        <w:t xml:space="preserve"> crate. We can also implement </w:t>
      </w:r>
      <w:r w:rsidRPr="00F043C6">
        <w:rPr>
          <w:rStyle w:val="Literal"/>
        </w:rPr>
        <w:t>Summary</w:t>
      </w:r>
      <w:r w:rsidRPr="00125134">
        <w:t xml:space="preserve"> on </w:t>
      </w:r>
      <w:r w:rsidRPr="00F043C6">
        <w:rPr>
          <w:rStyle w:val="Literal"/>
        </w:rPr>
        <w:t>Vec&lt;T&gt;</w:t>
      </w:r>
      <w:r w:rsidRPr="00125134">
        <w:t xml:space="preserve"> in our </w:t>
      </w:r>
      <w:r w:rsidRPr="00F043C6">
        <w:rPr>
          <w:rStyle w:val="Literal"/>
        </w:rPr>
        <w:t>aggregator</w:t>
      </w:r>
      <w:r w:rsidRPr="00125134">
        <w:t xml:space="preserve"> crate because the trait </w:t>
      </w:r>
      <w:r w:rsidRPr="00F043C6">
        <w:rPr>
          <w:rStyle w:val="Literal"/>
        </w:rPr>
        <w:t>Summary</w:t>
      </w:r>
      <w:r w:rsidRPr="00125134">
        <w:t xml:space="preserve"> is local to our </w:t>
      </w:r>
      <w:r w:rsidRPr="00F043C6">
        <w:rPr>
          <w:rStyle w:val="Literal"/>
        </w:rPr>
        <w:t>aggregator</w:t>
      </w:r>
      <w:r>
        <w:rPr>
          <w:lang w:eastAsia="en-GB"/>
        </w:rPr>
        <w:t xml:space="preserve"> </w:t>
      </w:r>
      <w:r w:rsidRPr="00125134">
        <w:rPr>
          <w:lang w:eastAsia="en-GB"/>
        </w:rPr>
        <w:t>crate.</w:t>
      </w:r>
    </w:p>
    <w:p w14:paraId="789C0CF3" w14:textId="71FFFCB6" w:rsidR="00125134" w:rsidRPr="00125134" w:rsidRDefault="00841C7A" w:rsidP="00125134">
      <w:pPr>
        <w:pStyle w:val="Body"/>
        <w:rPr>
          <w:lang w:eastAsia="en-GB"/>
        </w:rPr>
      </w:pPr>
      <w:r>
        <w:rPr>
          <w:lang w:eastAsia="en-GB"/>
        </w:rPr>
        <w:fldChar w:fldCharType="begin"/>
      </w:r>
      <w:r>
        <w:instrText xml:space="preserve"> XE "coherence</w:instrText>
      </w:r>
      <w:r w:rsidRPr="00B06597">
        <w:instrText xml:space="preserve"> startRange</w:instrText>
      </w:r>
      <w:r>
        <w:instrText xml:space="preserve">" </w:instrText>
      </w:r>
      <w:r>
        <w:rPr>
          <w:lang w:eastAsia="en-GB"/>
        </w:rPr>
        <w:fldChar w:fldCharType="end"/>
      </w:r>
      <w:r>
        <w:rPr>
          <w:lang w:eastAsia="en-GB"/>
        </w:rPr>
        <w:fldChar w:fldCharType="begin"/>
      </w:r>
      <w:r>
        <w:instrText xml:space="preserve"> XE "orphan rule </w:instrText>
      </w:r>
      <w:r w:rsidRPr="00B06597">
        <w:instrText>startRange</w:instrText>
      </w:r>
      <w:r>
        <w:instrText xml:space="preserve">" </w:instrText>
      </w:r>
      <w:r>
        <w:rPr>
          <w:lang w:eastAsia="en-GB"/>
        </w:rPr>
        <w:fldChar w:fldCharType="end"/>
      </w:r>
      <w:r w:rsidR="00125134" w:rsidRPr="00125134">
        <w:rPr>
          <w:lang w:eastAsia="en-GB"/>
        </w:rPr>
        <w:t>But we can’t implement external traits on external types. For example, we can’t</w:t>
      </w:r>
      <w:r w:rsidR="00125134">
        <w:rPr>
          <w:lang w:eastAsia="en-GB"/>
        </w:rPr>
        <w:t xml:space="preserve"> </w:t>
      </w:r>
      <w:r w:rsidR="00125134" w:rsidRPr="00125134">
        <w:rPr>
          <w:lang w:eastAsia="en-GB"/>
        </w:rPr>
        <w:t xml:space="preserve">implement the </w:t>
      </w:r>
      <w:r w:rsidR="00125134" w:rsidRPr="00F043C6">
        <w:rPr>
          <w:rStyle w:val="Literal"/>
        </w:rPr>
        <w:t>Display</w:t>
      </w:r>
      <w:r w:rsidR="00125134" w:rsidRPr="00125134">
        <w:t xml:space="preserve"> trait on </w:t>
      </w:r>
      <w:r w:rsidR="00125134" w:rsidRPr="00F043C6">
        <w:rPr>
          <w:rStyle w:val="Literal"/>
        </w:rPr>
        <w:t>Vec&lt;T&gt;</w:t>
      </w:r>
      <w:r w:rsidR="00125134" w:rsidRPr="00125134">
        <w:t xml:space="preserve"> within our </w:t>
      </w:r>
      <w:r w:rsidR="00125134" w:rsidRPr="00F043C6">
        <w:rPr>
          <w:rStyle w:val="Literal"/>
        </w:rPr>
        <w:t>aggregator</w:t>
      </w:r>
      <w:r w:rsidR="00125134" w:rsidRPr="00125134">
        <w:t xml:space="preserve"> crate because </w:t>
      </w:r>
      <w:r w:rsidR="00125134" w:rsidRPr="00F043C6">
        <w:rPr>
          <w:rStyle w:val="Literal"/>
        </w:rPr>
        <w:t>Display</w:t>
      </w:r>
      <w:r w:rsidR="00125134" w:rsidRPr="00125134">
        <w:t xml:space="preserve"> </w:t>
      </w:r>
      <w:r w:rsidR="00125134" w:rsidRPr="00125134">
        <w:lastRenderedPageBreak/>
        <w:t xml:space="preserve">and </w:t>
      </w:r>
      <w:r w:rsidR="00125134" w:rsidRPr="00F043C6">
        <w:rPr>
          <w:rStyle w:val="Literal"/>
        </w:rPr>
        <w:t>Vec&lt;T&gt;</w:t>
      </w:r>
      <w:r w:rsidR="00125134" w:rsidRPr="00125134">
        <w:t xml:space="preserve"> are both defined in the standard library and aren’t local to our </w:t>
      </w:r>
      <w:r w:rsidR="00125134" w:rsidRPr="00F043C6">
        <w:rPr>
          <w:rStyle w:val="Literal"/>
        </w:rPr>
        <w:t>aggregator</w:t>
      </w:r>
      <w:r w:rsidR="00125134" w:rsidRPr="00125134">
        <w:t xml:space="preserve"> crate. This restriction is part of a property called </w:t>
      </w:r>
      <w:r w:rsidR="00125134" w:rsidRPr="007D5516">
        <w:rPr>
          <w:rStyle w:val="Italic"/>
        </w:rPr>
        <w:t>coherence</w:t>
      </w:r>
      <w:r w:rsidR="00125134" w:rsidRPr="00125134">
        <w:t xml:space="preserve">, and more specifically the </w:t>
      </w:r>
      <w:r w:rsidR="00125134" w:rsidRPr="007D5516">
        <w:rPr>
          <w:rStyle w:val="Italic"/>
        </w:rPr>
        <w:t>orphan rule</w:t>
      </w:r>
      <w:r w:rsidR="00125134" w:rsidRPr="00125134">
        <w:rPr>
          <w:lang w:eastAsia="en-GB"/>
        </w:rPr>
        <w:t>, so named because</w:t>
      </w:r>
      <w:r w:rsidR="00125134">
        <w:rPr>
          <w:lang w:eastAsia="en-GB"/>
        </w:rPr>
        <w:t xml:space="preserve"> </w:t>
      </w:r>
      <w:r w:rsidR="00125134" w:rsidRPr="00125134">
        <w:rPr>
          <w:lang w:eastAsia="en-GB"/>
        </w:rPr>
        <w:t>the parent type is not present. This rule ensures that other people’s code</w:t>
      </w:r>
      <w:r w:rsidR="00125134">
        <w:rPr>
          <w:lang w:eastAsia="en-GB"/>
        </w:rPr>
        <w:t xml:space="preserve"> </w:t>
      </w:r>
      <w:r w:rsidR="00125134" w:rsidRPr="00125134">
        <w:rPr>
          <w:lang w:eastAsia="en-GB"/>
        </w:rPr>
        <w:t>can’t break your code and vice versa. Without the rule, two crates could</w:t>
      </w:r>
      <w:r w:rsidR="00125134">
        <w:rPr>
          <w:lang w:eastAsia="en-GB"/>
        </w:rPr>
        <w:t xml:space="preserve"> </w:t>
      </w:r>
      <w:r w:rsidR="00125134" w:rsidRPr="00125134">
        <w:rPr>
          <w:lang w:eastAsia="en-GB"/>
        </w:rPr>
        <w:t>implement the same trait for the same type, and Rust wouldn’t know which</w:t>
      </w:r>
      <w:r w:rsidR="00125134">
        <w:rPr>
          <w:lang w:eastAsia="en-GB"/>
        </w:rPr>
        <w:t xml:space="preserve"> </w:t>
      </w:r>
      <w:r w:rsidR="00125134" w:rsidRPr="00125134">
        <w:rPr>
          <w:lang w:eastAsia="en-GB"/>
        </w:rPr>
        <w:t>implementation to use.</w:t>
      </w:r>
      <w:r w:rsidR="00E537FC">
        <w:rPr>
          <w:lang w:eastAsia="en-GB"/>
        </w:rPr>
        <w:fldChar w:fldCharType="begin"/>
      </w:r>
      <w:r w:rsidR="00E537FC">
        <w:instrText xml:space="preserve"> XE "coherence</w:instrText>
      </w:r>
      <w:r w:rsidR="00E537FC" w:rsidRPr="00B06597">
        <w:instrText xml:space="preserve"> </w:instrText>
      </w:r>
      <w:r w:rsidR="00BD05B3">
        <w:instrText>end</w:instrText>
      </w:r>
      <w:r w:rsidR="00E537FC" w:rsidRPr="00B06597">
        <w:instrText>Range</w:instrText>
      </w:r>
      <w:r w:rsidR="00E537FC">
        <w:instrText xml:space="preserve">" </w:instrText>
      </w:r>
      <w:r w:rsidR="00E537FC">
        <w:rPr>
          <w:lang w:eastAsia="en-GB"/>
        </w:rPr>
        <w:fldChar w:fldCharType="end"/>
      </w:r>
      <w:r w:rsidR="00E537FC">
        <w:rPr>
          <w:lang w:eastAsia="en-GB"/>
        </w:rPr>
        <w:fldChar w:fldCharType="begin"/>
      </w:r>
      <w:r w:rsidR="00E537FC">
        <w:instrText xml:space="preserve"> XE "orphan rule </w:instrText>
      </w:r>
      <w:r w:rsidR="00BD05B3">
        <w:instrText>end</w:instrText>
      </w:r>
      <w:r w:rsidR="00E537FC" w:rsidRPr="00B06597">
        <w:instrText>Range</w:instrText>
      </w:r>
      <w:r w:rsidR="00E537FC">
        <w:instrText xml:space="preserve">" </w:instrText>
      </w:r>
      <w:r w:rsidR="00E537FC">
        <w:rPr>
          <w:lang w:eastAsia="en-GB"/>
        </w:rPr>
        <w:fldChar w:fldCharType="end"/>
      </w:r>
      <w:r w:rsidR="0015129B">
        <w:rPr>
          <w:lang w:eastAsia="en-GB"/>
        </w:rPr>
        <w:fldChar w:fldCharType="begin"/>
      </w:r>
      <w:r w:rsidR="0015129B">
        <w:instrText xml:space="preserve"> XE "traits:implementing</w:instrText>
      </w:r>
      <w:r w:rsidR="0015129B" w:rsidRPr="00B06597">
        <w:instrText xml:space="preserve"> </w:instrText>
      </w:r>
      <w:r w:rsidR="0015129B">
        <w:instrText>end</w:instrText>
      </w:r>
      <w:r w:rsidR="0015129B" w:rsidRPr="00B06597">
        <w:instrText>Range</w:instrText>
      </w:r>
      <w:r w:rsidR="0015129B">
        <w:instrText xml:space="preserve">" </w:instrText>
      </w:r>
      <w:r w:rsidR="0015129B">
        <w:rPr>
          <w:lang w:eastAsia="en-GB"/>
        </w:rPr>
        <w:fldChar w:fldCharType="end"/>
      </w:r>
    </w:p>
    <w:bookmarkStart w:id="63" w:name="default-implementations"/>
    <w:bookmarkStart w:id="64" w:name="_Toc106373944"/>
    <w:bookmarkEnd w:id="63"/>
    <w:p w14:paraId="15A9CD14" w14:textId="3BCF7699" w:rsidR="00125134" w:rsidRPr="00125134" w:rsidRDefault="003B51BC" w:rsidP="00F043C6">
      <w:pPr>
        <w:pStyle w:val="HeadB"/>
        <w:rPr>
          <w:lang w:eastAsia="en-GB"/>
        </w:rPr>
      </w:pPr>
      <w:r>
        <w:rPr>
          <w:lang w:eastAsia="en-GB"/>
        </w:rPr>
        <w:fldChar w:fldCharType="begin"/>
      </w:r>
      <w:r>
        <w:instrText xml:space="preserve"> XE "traits:default implementations of</w:instrText>
      </w:r>
      <w:r w:rsidRPr="00B06597">
        <w:instrText xml:space="preserve"> startRange</w:instrText>
      </w:r>
      <w:r>
        <w:instrText xml:space="preserve">" </w:instrText>
      </w:r>
      <w:r>
        <w:rPr>
          <w:lang w:eastAsia="en-GB"/>
        </w:rPr>
        <w:fldChar w:fldCharType="end"/>
      </w:r>
      <w:r w:rsidR="00125134" w:rsidRPr="00125134">
        <w:rPr>
          <w:lang w:eastAsia="en-GB"/>
        </w:rPr>
        <w:t>Default Implementations</w:t>
      </w:r>
      <w:bookmarkEnd w:id="64"/>
    </w:p>
    <w:p w14:paraId="2E2D230D" w14:textId="363940A0" w:rsidR="00125134" w:rsidRPr="00125134" w:rsidRDefault="00125134" w:rsidP="00F043C6">
      <w:pPr>
        <w:pStyle w:val="Body"/>
        <w:rPr>
          <w:lang w:eastAsia="en-GB"/>
        </w:rPr>
      </w:pPr>
      <w:r w:rsidRPr="00125134">
        <w:rPr>
          <w:lang w:eastAsia="en-GB"/>
        </w:rPr>
        <w:t>Sometimes it’s useful to have default behavior for some or all of the methods</w:t>
      </w:r>
      <w:r>
        <w:rPr>
          <w:lang w:eastAsia="en-GB"/>
        </w:rPr>
        <w:t xml:space="preserve"> </w:t>
      </w:r>
      <w:r w:rsidRPr="00125134">
        <w:rPr>
          <w:lang w:eastAsia="en-GB"/>
        </w:rPr>
        <w:t>in a trait instead of requiring implementations for all methods on every type.</w:t>
      </w:r>
      <w:r>
        <w:rPr>
          <w:lang w:eastAsia="en-GB"/>
        </w:rPr>
        <w:t xml:space="preserve"> </w:t>
      </w:r>
      <w:r w:rsidRPr="00125134">
        <w:rPr>
          <w:lang w:eastAsia="en-GB"/>
        </w:rPr>
        <w:t>Then, as we implement the trait on a particular type, we can keep or override</w:t>
      </w:r>
      <w:r>
        <w:rPr>
          <w:lang w:eastAsia="en-GB"/>
        </w:rPr>
        <w:t xml:space="preserve"> </w:t>
      </w:r>
      <w:r w:rsidRPr="00125134">
        <w:rPr>
          <w:lang w:eastAsia="en-GB"/>
        </w:rPr>
        <w:t>each method’s default behavior.</w:t>
      </w:r>
    </w:p>
    <w:p w14:paraId="14A678B3" w14:textId="64A449BC" w:rsidR="00125134" w:rsidRPr="00125134" w:rsidRDefault="00125134" w:rsidP="00125134">
      <w:pPr>
        <w:pStyle w:val="Body"/>
        <w:rPr>
          <w:lang w:eastAsia="en-GB"/>
        </w:rPr>
      </w:pPr>
      <w:r w:rsidRPr="00125134">
        <w:t>In Listing 10-14</w:t>
      </w:r>
      <w:r w:rsidR="00024341">
        <w:t>,</w:t>
      </w:r>
      <w:r w:rsidRPr="00125134">
        <w:t xml:space="preserve"> we specify a default string for the </w:t>
      </w:r>
      <w:r w:rsidRPr="00F043C6">
        <w:rPr>
          <w:rStyle w:val="Literal"/>
        </w:rPr>
        <w:t>summarize</w:t>
      </w:r>
      <w:r w:rsidRPr="00125134">
        <w:t xml:space="preserve"> method of the </w:t>
      </w:r>
      <w:r w:rsidRPr="00F043C6">
        <w:rPr>
          <w:rStyle w:val="Literal"/>
        </w:rPr>
        <w:t>Summary</w:t>
      </w:r>
      <w:r w:rsidRPr="00125134">
        <w:rPr>
          <w:lang w:eastAsia="en-GB"/>
        </w:rPr>
        <w:t xml:space="preserve"> trait instead of only defining the method signature, as we did in</w:t>
      </w:r>
      <w:r>
        <w:rPr>
          <w:lang w:eastAsia="en-GB"/>
        </w:rPr>
        <w:t xml:space="preserve"> </w:t>
      </w:r>
      <w:r w:rsidRPr="00125134">
        <w:rPr>
          <w:lang w:eastAsia="en-GB"/>
        </w:rPr>
        <w:t>Listing 10-12.</w:t>
      </w:r>
    </w:p>
    <w:p w14:paraId="51712FBC" w14:textId="3AAFA605" w:rsidR="00125134" w:rsidRPr="00125134" w:rsidRDefault="00125134" w:rsidP="007554D1">
      <w:pPr>
        <w:pStyle w:val="CodeLabel"/>
        <w:rPr>
          <w:lang w:eastAsia="en-GB"/>
        </w:rPr>
      </w:pPr>
      <w:r w:rsidRPr="00125134">
        <w:rPr>
          <w:lang w:eastAsia="en-GB"/>
        </w:rPr>
        <w:t>src/lib.rs</w:t>
      </w:r>
    </w:p>
    <w:p w14:paraId="7E412EC9" w14:textId="77777777" w:rsidR="00125134" w:rsidRPr="00F043C6" w:rsidRDefault="00125134" w:rsidP="00F043C6">
      <w:pPr>
        <w:pStyle w:val="Code"/>
      </w:pPr>
      <w:r w:rsidRPr="00F043C6">
        <w:t>pub trait Summary {</w:t>
      </w:r>
    </w:p>
    <w:p w14:paraId="25ACE003" w14:textId="77777777" w:rsidR="00125134" w:rsidRPr="00F043C6" w:rsidRDefault="00125134" w:rsidP="00F043C6">
      <w:pPr>
        <w:pStyle w:val="Code"/>
      </w:pPr>
      <w:r w:rsidRPr="00F043C6">
        <w:t xml:space="preserve">    fn summarize(&amp;self) -&gt; String {</w:t>
      </w:r>
    </w:p>
    <w:p w14:paraId="741AAAD4" w14:textId="77777777" w:rsidR="00125134" w:rsidRPr="00F043C6" w:rsidRDefault="00125134" w:rsidP="00F043C6">
      <w:pPr>
        <w:pStyle w:val="Code"/>
      </w:pPr>
      <w:r w:rsidRPr="00F043C6">
        <w:t xml:space="preserve">        String::from("(Read more...)")</w:t>
      </w:r>
    </w:p>
    <w:p w14:paraId="3E187BC1" w14:textId="77777777" w:rsidR="00125134" w:rsidRPr="00F043C6" w:rsidRDefault="00125134" w:rsidP="00F043C6">
      <w:pPr>
        <w:pStyle w:val="Code"/>
      </w:pPr>
      <w:r w:rsidRPr="00F043C6">
        <w:t xml:space="preserve">    }</w:t>
      </w:r>
    </w:p>
    <w:p w14:paraId="4C5074F4" w14:textId="77777777" w:rsidR="00125134" w:rsidRPr="00F043C6" w:rsidRDefault="00125134" w:rsidP="00F043C6">
      <w:pPr>
        <w:pStyle w:val="Code"/>
      </w:pPr>
      <w:r w:rsidRPr="00F043C6">
        <w:t>}</w:t>
      </w:r>
    </w:p>
    <w:p w14:paraId="45A38650" w14:textId="785CECD7" w:rsidR="00125134" w:rsidRPr="00125134" w:rsidRDefault="00125134" w:rsidP="007554D1">
      <w:pPr>
        <w:pStyle w:val="CodeListingCaption"/>
        <w:rPr>
          <w:lang w:eastAsia="en-GB"/>
        </w:rPr>
      </w:pPr>
      <w:r w:rsidRPr="00125134">
        <w:t xml:space="preserve">Defining a </w:t>
      </w:r>
      <w:r w:rsidRPr="00F043C6">
        <w:rPr>
          <w:rStyle w:val="Literal"/>
        </w:rPr>
        <w:t>Summary</w:t>
      </w:r>
      <w:r w:rsidRPr="00125134">
        <w:t xml:space="preserve"> trait with a default implementation of the </w:t>
      </w:r>
      <w:r w:rsidRPr="00F043C6">
        <w:rPr>
          <w:rStyle w:val="Literal"/>
        </w:rPr>
        <w:t>summarize</w:t>
      </w:r>
      <w:r w:rsidRPr="00125134">
        <w:rPr>
          <w:lang w:eastAsia="en-GB"/>
        </w:rPr>
        <w:t xml:space="preserve"> method</w:t>
      </w:r>
    </w:p>
    <w:p w14:paraId="2D648474" w14:textId="342F689A" w:rsidR="00125134" w:rsidRPr="00125134" w:rsidRDefault="00125134" w:rsidP="00125134">
      <w:pPr>
        <w:pStyle w:val="Body"/>
        <w:rPr>
          <w:lang w:eastAsia="en-GB"/>
        </w:rPr>
      </w:pPr>
      <w:r w:rsidRPr="00125134">
        <w:rPr>
          <w:lang w:eastAsia="en-GB"/>
        </w:rPr>
        <w:t xml:space="preserve">To use a default implementation to summarize instances of </w:t>
      </w:r>
      <w:r w:rsidRPr="00F043C6">
        <w:rPr>
          <w:rStyle w:val="Literal"/>
        </w:rPr>
        <w:t>NewsArticle</w:t>
      </w:r>
      <w:r w:rsidRPr="00125134">
        <w:t xml:space="preserve">, we specify an empty </w:t>
      </w:r>
      <w:r w:rsidRPr="00F043C6">
        <w:rPr>
          <w:rStyle w:val="Literal"/>
        </w:rPr>
        <w:t>impl</w:t>
      </w:r>
      <w:r w:rsidRPr="00125134">
        <w:t xml:space="preserve"> block with </w:t>
      </w:r>
      <w:r w:rsidRPr="00F043C6">
        <w:rPr>
          <w:rStyle w:val="Literal"/>
        </w:rPr>
        <w:t>impl Summary for NewsArticle {}</w:t>
      </w:r>
      <w:r w:rsidRPr="00125134">
        <w:rPr>
          <w:lang w:eastAsia="en-GB"/>
        </w:rPr>
        <w:t>.</w:t>
      </w:r>
    </w:p>
    <w:p w14:paraId="043A245F" w14:textId="4D1F229E" w:rsidR="00125134" w:rsidRPr="00125134" w:rsidRDefault="00125134" w:rsidP="00125134">
      <w:pPr>
        <w:pStyle w:val="Body"/>
        <w:rPr>
          <w:lang w:eastAsia="en-GB"/>
        </w:rPr>
      </w:pPr>
      <w:r w:rsidRPr="00125134">
        <w:rPr>
          <w:lang w:eastAsia="en-GB"/>
        </w:rPr>
        <w:t xml:space="preserve">Even though we’re no longer defining the </w:t>
      </w:r>
      <w:r w:rsidRPr="00F043C6">
        <w:rPr>
          <w:rStyle w:val="Literal"/>
        </w:rPr>
        <w:t>summarize</w:t>
      </w:r>
      <w:r w:rsidRPr="00125134">
        <w:t xml:space="preserve"> method on </w:t>
      </w:r>
      <w:r w:rsidRPr="00F043C6">
        <w:rPr>
          <w:rStyle w:val="Literal"/>
        </w:rPr>
        <w:t>NewsArticle</w:t>
      </w:r>
      <w:r w:rsidRPr="00125134">
        <w:t xml:space="preserve"> directly, we’ve provided a default implementation and specified that </w:t>
      </w:r>
      <w:r w:rsidRPr="00F043C6">
        <w:rPr>
          <w:rStyle w:val="Literal"/>
        </w:rPr>
        <w:t>NewsArticle</w:t>
      </w:r>
      <w:r w:rsidRPr="00125134">
        <w:t xml:space="preserve"> implements the </w:t>
      </w:r>
      <w:r w:rsidRPr="00F043C6">
        <w:rPr>
          <w:rStyle w:val="Literal"/>
        </w:rPr>
        <w:t>Summary</w:t>
      </w:r>
      <w:r w:rsidRPr="00125134">
        <w:t xml:space="preserve"> trait. As a result, we can still call the </w:t>
      </w:r>
      <w:r w:rsidRPr="00F043C6">
        <w:rPr>
          <w:rStyle w:val="Literal"/>
        </w:rPr>
        <w:t>summarize</w:t>
      </w:r>
      <w:r w:rsidRPr="00125134">
        <w:t xml:space="preserve"> method on an instance of </w:t>
      </w:r>
      <w:r w:rsidRPr="00F043C6">
        <w:rPr>
          <w:rStyle w:val="Literal"/>
        </w:rPr>
        <w:t>NewsArticle</w:t>
      </w:r>
      <w:r w:rsidRPr="00125134">
        <w:rPr>
          <w:lang w:eastAsia="en-GB"/>
        </w:rPr>
        <w:t>, like this:</w:t>
      </w:r>
    </w:p>
    <w:p w14:paraId="4591F5E7" w14:textId="77777777" w:rsidR="00125134" w:rsidRPr="00F043C6" w:rsidRDefault="00125134" w:rsidP="00A710EB">
      <w:pPr>
        <w:pStyle w:val="Code"/>
      </w:pPr>
      <w:r w:rsidRPr="00F043C6">
        <w:t>let article = NewsArticle {</w:t>
      </w:r>
    </w:p>
    <w:p w14:paraId="49447627" w14:textId="77777777" w:rsidR="004D2BC3" w:rsidRDefault="00125134" w:rsidP="00A710EB">
      <w:pPr>
        <w:pStyle w:val="Code"/>
      </w:pPr>
      <w:r w:rsidRPr="00F043C6">
        <w:t xml:space="preserve">    headline: String::from(</w:t>
      </w:r>
    </w:p>
    <w:p w14:paraId="3FBD404B" w14:textId="77777777" w:rsidR="004D2BC3" w:rsidRDefault="004D2BC3" w:rsidP="00A710EB">
      <w:pPr>
        <w:pStyle w:val="Code"/>
      </w:pPr>
      <w:r>
        <w:t xml:space="preserve">        </w:t>
      </w:r>
      <w:r w:rsidR="00125134" w:rsidRPr="00F043C6">
        <w:t>"Penguins win the Stanley Cup Championship!"</w:t>
      </w:r>
    </w:p>
    <w:p w14:paraId="0B936AE6" w14:textId="3847BE4F" w:rsidR="00125134" w:rsidRPr="00F043C6" w:rsidRDefault="004D2BC3" w:rsidP="00A710EB">
      <w:pPr>
        <w:pStyle w:val="Code"/>
      </w:pPr>
      <w:r>
        <w:t xml:space="preserve">    </w:t>
      </w:r>
      <w:r w:rsidR="00125134" w:rsidRPr="00F043C6">
        <w:t>),</w:t>
      </w:r>
    </w:p>
    <w:p w14:paraId="3178B413" w14:textId="77777777" w:rsidR="00125134" w:rsidRPr="00F043C6" w:rsidRDefault="00125134" w:rsidP="00A710EB">
      <w:pPr>
        <w:pStyle w:val="Code"/>
      </w:pPr>
      <w:r w:rsidRPr="00F043C6">
        <w:t xml:space="preserve">    location: String::from("Pittsburgh, PA, USA"),</w:t>
      </w:r>
    </w:p>
    <w:p w14:paraId="7EA1116B" w14:textId="77777777" w:rsidR="00125134" w:rsidRPr="00F043C6" w:rsidRDefault="00125134" w:rsidP="00A710EB">
      <w:pPr>
        <w:pStyle w:val="Code"/>
      </w:pPr>
      <w:r w:rsidRPr="00F043C6">
        <w:t xml:space="preserve">    author: String::from("Iceburgh"),</w:t>
      </w:r>
    </w:p>
    <w:p w14:paraId="042631E2" w14:textId="77777777" w:rsidR="00125134" w:rsidRPr="00F043C6" w:rsidRDefault="00125134" w:rsidP="00A710EB">
      <w:pPr>
        <w:pStyle w:val="Code"/>
      </w:pPr>
      <w:r w:rsidRPr="00F043C6">
        <w:t xml:space="preserve">    content: String::from(</w:t>
      </w:r>
    </w:p>
    <w:p w14:paraId="48544FE4" w14:textId="77777777" w:rsidR="00125134" w:rsidRPr="00F043C6" w:rsidRDefault="00125134" w:rsidP="00A710EB">
      <w:pPr>
        <w:pStyle w:val="Code"/>
      </w:pPr>
      <w:r w:rsidRPr="00F043C6">
        <w:t xml:space="preserve">        "The Pittsburgh Penguins once again are the best \</w:t>
      </w:r>
    </w:p>
    <w:p w14:paraId="6589BEC9" w14:textId="77777777" w:rsidR="00125134" w:rsidRPr="00F043C6" w:rsidRDefault="00125134" w:rsidP="00A710EB">
      <w:pPr>
        <w:pStyle w:val="Code"/>
      </w:pPr>
      <w:r w:rsidRPr="00F043C6">
        <w:t xml:space="preserve">         hockey team in the NHL.",</w:t>
      </w:r>
    </w:p>
    <w:p w14:paraId="70690081" w14:textId="77777777" w:rsidR="00125134" w:rsidRPr="00F043C6" w:rsidRDefault="00125134" w:rsidP="00A710EB">
      <w:pPr>
        <w:pStyle w:val="Code"/>
      </w:pPr>
      <w:r w:rsidRPr="00F043C6">
        <w:t xml:space="preserve">    ),</w:t>
      </w:r>
    </w:p>
    <w:p w14:paraId="07454CC1" w14:textId="77777777" w:rsidR="00125134" w:rsidRPr="00F043C6" w:rsidRDefault="00125134" w:rsidP="00A710EB">
      <w:pPr>
        <w:pStyle w:val="Code"/>
      </w:pPr>
      <w:r w:rsidRPr="00F043C6">
        <w:t>};</w:t>
      </w:r>
    </w:p>
    <w:p w14:paraId="089E2D35" w14:textId="77777777" w:rsidR="00125134" w:rsidRPr="00F043C6" w:rsidRDefault="00125134" w:rsidP="00A710EB">
      <w:pPr>
        <w:pStyle w:val="Code"/>
      </w:pPr>
    </w:p>
    <w:p w14:paraId="3738FA5C" w14:textId="77777777" w:rsidR="00125134" w:rsidRPr="00F043C6" w:rsidRDefault="00125134" w:rsidP="00A710EB">
      <w:pPr>
        <w:pStyle w:val="Code"/>
      </w:pPr>
      <w:r w:rsidRPr="00F043C6">
        <w:t>println!("New article available! {}", article.summarize());</w:t>
      </w:r>
    </w:p>
    <w:p w14:paraId="1FE9666D" w14:textId="77777777" w:rsidR="00125134" w:rsidRPr="00125134" w:rsidRDefault="00125134" w:rsidP="000F2A09">
      <w:pPr>
        <w:pStyle w:val="BodyContinued"/>
        <w:rPr>
          <w:lang w:eastAsia="en-GB"/>
        </w:rPr>
      </w:pPr>
      <w:r w:rsidRPr="00125134">
        <w:t xml:space="preserve">This code prints </w:t>
      </w:r>
      <w:r w:rsidRPr="00F043C6">
        <w:rPr>
          <w:rStyle w:val="Literal"/>
        </w:rPr>
        <w:t>New article available! (Read more...)</w:t>
      </w:r>
      <w:r w:rsidRPr="00125134">
        <w:rPr>
          <w:lang w:eastAsia="en-GB"/>
        </w:rPr>
        <w:t>.</w:t>
      </w:r>
    </w:p>
    <w:p w14:paraId="580B369E" w14:textId="0750F86A" w:rsidR="00125134" w:rsidRPr="00125134" w:rsidRDefault="00125134" w:rsidP="00125134">
      <w:pPr>
        <w:pStyle w:val="Body"/>
        <w:rPr>
          <w:lang w:eastAsia="en-GB"/>
        </w:rPr>
      </w:pPr>
      <w:r w:rsidRPr="00125134">
        <w:rPr>
          <w:lang w:eastAsia="en-GB"/>
        </w:rPr>
        <w:lastRenderedPageBreak/>
        <w:t>Creating a default implementation doesn’t require us to change anything about</w:t>
      </w:r>
      <w:r>
        <w:rPr>
          <w:lang w:eastAsia="en-GB"/>
        </w:rPr>
        <w:t xml:space="preserve"> </w:t>
      </w:r>
      <w:r w:rsidRPr="00125134">
        <w:rPr>
          <w:lang w:eastAsia="en-GB"/>
        </w:rPr>
        <w:t xml:space="preserve">the implementation of </w:t>
      </w:r>
      <w:r w:rsidRPr="00F043C6">
        <w:rPr>
          <w:rStyle w:val="Literal"/>
        </w:rPr>
        <w:t>Summary</w:t>
      </w:r>
      <w:r w:rsidRPr="00125134">
        <w:t xml:space="preserve"> on </w:t>
      </w:r>
      <w:r w:rsidRPr="00F043C6">
        <w:rPr>
          <w:rStyle w:val="Literal"/>
        </w:rPr>
        <w:t>Tweet</w:t>
      </w:r>
      <w:r w:rsidRPr="00125134">
        <w:rPr>
          <w:lang w:eastAsia="en-GB"/>
        </w:rPr>
        <w:t xml:space="preserve"> in Listing 10-13. The reason is that</w:t>
      </w:r>
      <w:r>
        <w:rPr>
          <w:lang w:eastAsia="en-GB"/>
        </w:rPr>
        <w:t xml:space="preserve"> </w:t>
      </w:r>
      <w:r w:rsidRPr="00125134">
        <w:rPr>
          <w:lang w:eastAsia="en-GB"/>
        </w:rPr>
        <w:t>the syntax for overriding a default implementation is the same as the syntax</w:t>
      </w:r>
      <w:r>
        <w:rPr>
          <w:lang w:eastAsia="en-GB"/>
        </w:rPr>
        <w:t xml:space="preserve"> </w:t>
      </w:r>
      <w:r w:rsidRPr="00125134">
        <w:rPr>
          <w:lang w:eastAsia="en-GB"/>
        </w:rPr>
        <w:t>for implementing a trait method that doesn’t have a default implementation.</w:t>
      </w:r>
    </w:p>
    <w:p w14:paraId="413B2F21" w14:textId="015D6BF5" w:rsidR="00125134" w:rsidRPr="00125134" w:rsidRDefault="00125134" w:rsidP="00125134">
      <w:pPr>
        <w:pStyle w:val="Body"/>
        <w:rPr>
          <w:lang w:eastAsia="en-GB"/>
        </w:rPr>
      </w:pPr>
      <w:r w:rsidRPr="00125134">
        <w:rPr>
          <w:lang w:eastAsia="en-GB"/>
        </w:rPr>
        <w:t>Default implementations can call other methods in the same trait, even if those</w:t>
      </w:r>
      <w:r>
        <w:rPr>
          <w:lang w:eastAsia="en-GB"/>
        </w:rPr>
        <w:t xml:space="preserve"> </w:t>
      </w:r>
      <w:r w:rsidRPr="00125134">
        <w:rPr>
          <w:lang w:eastAsia="en-GB"/>
        </w:rPr>
        <w:t>other methods don’t have a default implementation. In this way, a trait can</w:t>
      </w:r>
      <w:r>
        <w:rPr>
          <w:lang w:eastAsia="en-GB"/>
        </w:rPr>
        <w:t xml:space="preserve"> </w:t>
      </w:r>
      <w:r w:rsidRPr="00125134">
        <w:rPr>
          <w:lang w:eastAsia="en-GB"/>
        </w:rPr>
        <w:t>provide a lot of useful functionality and only require implementors to specify</w:t>
      </w:r>
      <w:r>
        <w:rPr>
          <w:lang w:eastAsia="en-GB"/>
        </w:rPr>
        <w:t xml:space="preserve"> </w:t>
      </w:r>
      <w:r w:rsidRPr="00125134">
        <w:rPr>
          <w:lang w:eastAsia="en-GB"/>
        </w:rPr>
        <w:t xml:space="preserve">a small part of it. For example, we could define the </w:t>
      </w:r>
      <w:r w:rsidRPr="00F043C6">
        <w:rPr>
          <w:rStyle w:val="Literal"/>
        </w:rPr>
        <w:t>Summary</w:t>
      </w:r>
      <w:r w:rsidRPr="00125134">
        <w:t xml:space="preserve"> trait to have a </w:t>
      </w:r>
      <w:r w:rsidRPr="00F043C6">
        <w:rPr>
          <w:rStyle w:val="Literal"/>
        </w:rPr>
        <w:t>summarize_author</w:t>
      </w:r>
      <w:r w:rsidRPr="00125134">
        <w:t xml:space="preserve"> method whose implementation is required, and then define a </w:t>
      </w:r>
      <w:r w:rsidRPr="00F043C6">
        <w:rPr>
          <w:rStyle w:val="Literal"/>
        </w:rPr>
        <w:t>summarize</w:t>
      </w:r>
      <w:r w:rsidRPr="00125134">
        <w:t xml:space="preserve"> method that has a default implementation that calls the </w:t>
      </w:r>
      <w:r w:rsidRPr="00F043C6">
        <w:rPr>
          <w:rStyle w:val="Literal"/>
        </w:rPr>
        <w:t>summarize_author</w:t>
      </w:r>
      <w:r w:rsidRPr="00125134">
        <w:rPr>
          <w:lang w:eastAsia="en-GB"/>
        </w:rPr>
        <w:t xml:space="preserve"> method:</w:t>
      </w:r>
    </w:p>
    <w:p w14:paraId="168BD5C4" w14:textId="77777777" w:rsidR="00125134" w:rsidRPr="00F043C6" w:rsidRDefault="00125134" w:rsidP="00F043C6">
      <w:pPr>
        <w:pStyle w:val="Code"/>
      </w:pPr>
      <w:r w:rsidRPr="00F043C6">
        <w:t>pub trait Summary {</w:t>
      </w:r>
    </w:p>
    <w:p w14:paraId="0D946C57" w14:textId="77777777" w:rsidR="00125134" w:rsidRPr="00F043C6" w:rsidRDefault="00125134" w:rsidP="00F043C6">
      <w:pPr>
        <w:pStyle w:val="Code"/>
      </w:pPr>
      <w:r w:rsidRPr="00F043C6">
        <w:t xml:space="preserve">    fn summarize_author(&amp;self) -&gt; String;</w:t>
      </w:r>
    </w:p>
    <w:p w14:paraId="120CF88F" w14:textId="77777777" w:rsidR="00125134" w:rsidRPr="00F043C6" w:rsidRDefault="00125134" w:rsidP="00F043C6">
      <w:pPr>
        <w:pStyle w:val="Code"/>
      </w:pPr>
    </w:p>
    <w:p w14:paraId="16A84D35" w14:textId="77777777" w:rsidR="00125134" w:rsidRPr="00F043C6" w:rsidRDefault="00125134" w:rsidP="00F043C6">
      <w:pPr>
        <w:pStyle w:val="Code"/>
      </w:pPr>
      <w:r w:rsidRPr="00F043C6">
        <w:t xml:space="preserve">    fn summarize(&amp;self) -&gt; String {</w:t>
      </w:r>
    </w:p>
    <w:p w14:paraId="2683063F" w14:textId="77777777" w:rsidR="0046722B" w:rsidRDefault="00125134" w:rsidP="00F043C6">
      <w:pPr>
        <w:pStyle w:val="Code"/>
      </w:pPr>
      <w:r w:rsidRPr="00F043C6">
        <w:t xml:space="preserve">        format!(</w:t>
      </w:r>
    </w:p>
    <w:p w14:paraId="6403B491" w14:textId="77777777" w:rsidR="0046722B" w:rsidRDefault="0046722B" w:rsidP="00F043C6">
      <w:pPr>
        <w:pStyle w:val="Code"/>
      </w:pPr>
      <w:r>
        <w:t xml:space="preserve">            </w:t>
      </w:r>
      <w:r w:rsidR="00125134" w:rsidRPr="00F043C6">
        <w:t xml:space="preserve">"(Read more from {}...)", </w:t>
      </w:r>
    </w:p>
    <w:p w14:paraId="4D95489C" w14:textId="77777777" w:rsidR="0046722B" w:rsidRDefault="0046722B" w:rsidP="00F043C6">
      <w:pPr>
        <w:pStyle w:val="Code"/>
      </w:pPr>
      <w:r>
        <w:t xml:space="preserve">            </w:t>
      </w:r>
      <w:r w:rsidR="00125134" w:rsidRPr="00F043C6">
        <w:t>self.summarize_author()</w:t>
      </w:r>
    </w:p>
    <w:p w14:paraId="51A6BA20" w14:textId="6DED8425" w:rsidR="00125134" w:rsidRPr="00F043C6" w:rsidRDefault="0046722B" w:rsidP="00F043C6">
      <w:pPr>
        <w:pStyle w:val="Code"/>
      </w:pPr>
      <w:r>
        <w:t xml:space="preserve">        </w:t>
      </w:r>
      <w:r w:rsidR="00125134" w:rsidRPr="00F043C6">
        <w:t>)</w:t>
      </w:r>
    </w:p>
    <w:p w14:paraId="043F4F98" w14:textId="77777777" w:rsidR="00125134" w:rsidRPr="00F043C6" w:rsidRDefault="00125134" w:rsidP="00F043C6">
      <w:pPr>
        <w:pStyle w:val="Code"/>
      </w:pPr>
      <w:r w:rsidRPr="00F043C6">
        <w:t xml:space="preserve">    }</w:t>
      </w:r>
    </w:p>
    <w:p w14:paraId="0BDD3843" w14:textId="77777777" w:rsidR="00125134" w:rsidRPr="00F043C6" w:rsidRDefault="00125134" w:rsidP="00F043C6">
      <w:pPr>
        <w:pStyle w:val="Code"/>
      </w:pPr>
      <w:r w:rsidRPr="00F043C6">
        <w:t>}</w:t>
      </w:r>
    </w:p>
    <w:p w14:paraId="40C4251A" w14:textId="2F9A1734" w:rsidR="00125134" w:rsidRPr="00125134" w:rsidRDefault="00125134" w:rsidP="00125134">
      <w:pPr>
        <w:pStyle w:val="Body"/>
        <w:rPr>
          <w:lang w:eastAsia="en-GB"/>
        </w:rPr>
      </w:pPr>
      <w:r w:rsidRPr="00125134">
        <w:t xml:space="preserve">To use this version of </w:t>
      </w:r>
      <w:r w:rsidRPr="00F043C6">
        <w:rPr>
          <w:rStyle w:val="Literal"/>
        </w:rPr>
        <w:t>Summary</w:t>
      </w:r>
      <w:r w:rsidRPr="00125134">
        <w:t xml:space="preserve">, we only need to define </w:t>
      </w:r>
      <w:r w:rsidRPr="00F043C6">
        <w:rPr>
          <w:rStyle w:val="Literal"/>
        </w:rPr>
        <w:t>summarize_author</w:t>
      </w:r>
      <w:r>
        <w:rPr>
          <w:lang w:eastAsia="en-GB"/>
        </w:rPr>
        <w:t xml:space="preserve"> </w:t>
      </w:r>
      <w:r w:rsidRPr="00125134">
        <w:rPr>
          <w:lang w:eastAsia="en-GB"/>
        </w:rPr>
        <w:t>when we implement the trait on a type:</w:t>
      </w:r>
    </w:p>
    <w:p w14:paraId="3FD02A37" w14:textId="77777777" w:rsidR="00125134" w:rsidRPr="00F043C6" w:rsidRDefault="00125134" w:rsidP="00F043C6">
      <w:pPr>
        <w:pStyle w:val="Code"/>
      </w:pPr>
      <w:r w:rsidRPr="00F043C6">
        <w:t>impl Summary for Tweet {</w:t>
      </w:r>
    </w:p>
    <w:p w14:paraId="2FF05CAB" w14:textId="77777777" w:rsidR="00125134" w:rsidRPr="00F043C6" w:rsidRDefault="00125134" w:rsidP="00F043C6">
      <w:pPr>
        <w:pStyle w:val="Code"/>
      </w:pPr>
      <w:r w:rsidRPr="00F043C6">
        <w:t xml:space="preserve">    fn summarize_author(&amp;self) -&gt; String {</w:t>
      </w:r>
    </w:p>
    <w:p w14:paraId="331FDA0C" w14:textId="77777777" w:rsidR="00125134" w:rsidRPr="00F043C6" w:rsidRDefault="00125134" w:rsidP="00F043C6">
      <w:pPr>
        <w:pStyle w:val="Code"/>
      </w:pPr>
      <w:r w:rsidRPr="00F043C6">
        <w:t xml:space="preserve">        format!("@{}", self.username)</w:t>
      </w:r>
    </w:p>
    <w:p w14:paraId="67FCD49A" w14:textId="77777777" w:rsidR="00125134" w:rsidRPr="00F043C6" w:rsidRDefault="00125134" w:rsidP="00F043C6">
      <w:pPr>
        <w:pStyle w:val="Code"/>
      </w:pPr>
      <w:r w:rsidRPr="00F043C6">
        <w:t xml:space="preserve">    }</w:t>
      </w:r>
    </w:p>
    <w:p w14:paraId="6974F468" w14:textId="77777777" w:rsidR="00125134" w:rsidRPr="00F043C6" w:rsidRDefault="00125134" w:rsidP="00F043C6">
      <w:pPr>
        <w:pStyle w:val="Code"/>
      </w:pPr>
      <w:r w:rsidRPr="00F043C6">
        <w:t>}</w:t>
      </w:r>
    </w:p>
    <w:p w14:paraId="46D1192A" w14:textId="10383EB7" w:rsidR="00125134" w:rsidRPr="00125134" w:rsidRDefault="00125134" w:rsidP="00125134">
      <w:pPr>
        <w:pStyle w:val="Body"/>
        <w:rPr>
          <w:lang w:eastAsia="en-GB"/>
        </w:rPr>
      </w:pPr>
      <w:r w:rsidRPr="00125134">
        <w:t xml:space="preserve">After we define </w:t>
      </w:r>
      <w:r w:rsidRPr="00F043C6">
        <w:rPr>
          <w:rStyle w:val="Literal"/>
        </w:rPr>
        <w:t>summarize_author</w:t>
      </w:r>
      <w:r w:rsidRPr="00125134">
        <w:t xml:space="preserve">, we can call </w:t>
      </w:r>
      <w:r w:rsidRPr="00F043C6">
        <w:rPr>
          <w:rStyle w:val="Literal"/>
        </w:rPr>
        <w:t>summarize</w:t>
      </w:r>
      <w:r w:rsidRPr="00125134">
        <w:t xml:space="preserve"> on instances of the </w:t>
      </w:r>
      <w:r w:rsidRPr="00F043C6">
        <w:rPr>
          <w:rStyle w:val="Literal"/>
        </w:rPr>
        <w:t>Tweet</w:t>
      </w:r>
      <w:r w:rsidRPr="00125134">
        <w:t xml:space="preserve"> struct, and the default implementation of </w:t>
      </w:r>
      <w:r w:rsidRPr="00F043C6">
        <w:rPr>
          <w:rStyle w:val="Literal"/>
        </w:rPr>
        <w:t>summarize</w:t>
      </w:r>
      <w:r w:rsidRPr="00125134">
        <w:t xml:space="preserve"> will call the definition of </w:t>
      </w:r>
      <w:r w:rsidRPr="00F043C6">
        <w:rPr>
          <w:rStyle w:val="Literal"/>
        </w:rPr>
        <w:t>summarize_author</w:t>
      </w:r>
      <w:r w:rsidRPr="00125134">
        <w:t xml:space="preserve"> that we’ve provided. Because we’ve implemented </w:t>
      </w:r>
      <w:r w:rsidRPr="00F043C6">
        <w:rPr>
          <w:rStyle w:val="Literal"/>
        </w:rPr>
        <w:t>summarize_author</w:t>
      </w:r>
      <w:r w:rsidRPr="00125134">
        <w:t xml:space="preserve">, the </w:t>
      </w:r>
      <w:r w:rsidRPr="00F043C6">
        <w:rPr>
          <w:rStyle w:val="Literal"/>
        </w:rPr>
        <w:t>Summary</w:t>
      </w:r>
      <w:r w:rsidRPr="00125134">
        <w:t xml:space="preserve"> trait has given us the behavior of the </w:t>
      </w:r>
      <w:r w:rsidRPr="00F043C6">
        <w:rPr>
          <w:rStyle w:val="Literal"/>
        </w:rPr>
        <w:t>summarize</w:t>
      </w:r>
      <w:r w:rsidRPr="00125134">
        <w:rPr>
          <w:lang w:eastAsia="en-GB"/>
        </w:rPr>
        <w:t xml:space="preserve"> method without requiring us to write any more code.</w:t>
      </w:r>
      <w:r w:rsidR="00B11DDC">
        <w:rPr>
          <w:lang w:eastAsia="en-GB"/>
        </w:rPr>
        <w:t xml:space="preserve"> </w:t>
      </w:r>
      <w:r w:rsidR="00661735">
        <w:rPr>
          <w:lang w:eastAsia="en-GB"/>
        </w:rPr>
        <w:t>Here</w:t>
      </w:r>
      <w:r w:rsidR="00661735" w:rsidRPr="00125134">
        <w:t>’</w:t>
      </w:r>
      <w:r w:rsidR="00661735">
        <w:t>s</w:t>
      </w:r>
      <w:r w:rsidR="00B11DDC">
        <w:rPr>
          <w:lang w:eastAsia="en-GB"/>
        </w:rPr>
        <w:t xml:space="preserve"> what that looks like:</w:t>
      </w:r>
    </w:p>
    <w:p w14:paraId="5EBF42DD" w14:textId="77777777" w:rsidR="00125134" w:rsidRPr="00F043C6" w:rsidRDefault="00125134" w:rsidP="00F043C6">
      <w:pPr>
        <w:pStyle w:val="Code"/>
      </w:pPr>
      <w:r w:rsidRPr="00F043C6">
        <w:t>let tweet = Tweet {</w:t>
      </w:r>
    </w:p>
    <w:p w14:paraId="6A74F39F" w14:textId="77777777" w:rsidR="00125134" w:rsidRPr="00F043C6" w:rsidRDefault="00125134" w:rsidP="00F043C6">
      <w:pPr>
        <w:pStyle w:val="Code"/>
      </w:pPr>
      <w:r w:rsidRPr="00F043C6">
        <w:t xml:space="preserve">    username: String::from("horse_ebooks"),</w:t>
      </w:r>
    </w:p>
    <w:p w14:paraId="23B304B6" w14:textId="77777777" w:rsidR="00125134" w:rsidRPr="00F043C6" w:rsidRDefault="00125134" w:rsidP="00F043C6">
      <w:pPr>
        <w:pStyle w:val="Code"/>
      </w:pPr>
      <w:r w:rsidRPr="00F043C6">
        <w:t xml:space="preserve">    content: String::from(</w:t>
      </w:r>
    </w:p>
    <w:p w14:paraId="25C88DD0" w14:textId="77777777" w:rsidR="00125134" w:rsidRPr="00F043C6" w:rsidRDefault="00125134" w:rsidP="00F043C6">
      <w:pPr>
        <w:pStyle w:val="Code"/>
      </w:pPr>
      <w:r w:rsidRPr="00F043C6">
        <w:t xml:space="preserve">        "of course, as you probably already know, people",</w:t>
      </w:r>
    </w:p>
    <w:p w14:paraId="19F53A48" w14:textId="77777777" w:rsidR="00125134" w:rsidRPr="00F043C6" w:rsidRDefault="00125134" w:rsidP="00F043C6">
      <w:pPr>
        <w:pStyle w:val="Code"/>
      </w:pPr>
      <w:r w:rsidRPr="00F043C6">
        <w:t xml:space="preserve">    ),</w:t>
      </w:r>
    </w:p>
    <w:p w14:paraId="6FC9AE33" w14:textId="77777777" w:rsidR="00125134" w:rsidRPr="00F043C6" w:rsidRDefault="00125134" w:rsidP="00F043C6">
      <w:pPr>
        <w:pStyle w:val="Code"/>
      </w:pPr>
      <w:r w:rsidRPr="00F043C6">
        <w:t xml:space="preserve">    reply: false,</w:t>
      </w:r>
    </w:p>
    <w:p w14:paraId="272CD6C3" w14:textId="77777777" w:rsidR="00125134" w:rsidRPr="00F043C6" w:rsidRDefault="00125134" w:rsidP="00F043C6">
      <w:pPr>
        <w:pStyle w:val="Code"/>
      </w:pPr>
      <w:r w:rsidRPr="00F043C6">
        <w:t xml:space="preserve">    retweet: false,</w:t>
      </w:r>
    </w:p>
    <w:p w14:paraId="7E37B09B" w14:textId="77777777" w:rsidR="00125134" w:rsidRPr="00F043C6" w:rsidRDefault="00125134" w:rsidP="00F043C6">
      <w:pPr>
        <w:pStyle w:val="Code"/>
      </w:pPr>
      <w:r w:rsidRPr="00F043C6">
        <w:t>};</w:t>
      </w:r>
    </w:p>
    <w:p w14:paraId="397F2C3C" w14:textId="77777777" w:rsidR="00125134" w:rsidRPr="00F043C6" w:rsidRDefault="00125134" w:rsidP="00F043C6">
      <w:pPr>
        <w:pStyle w:val="Code"/>
      </w:pPr>
    </w:p>
    <w:p w14:paraId="5ED0D26F" w14:textId="77777777" w:rsidR="00125134" w:rsidRPr="00F043C6" w:rsidRDefault="00125134" w:rsidP="00F043C6">
      <w:pPr>
        <w:pStyle w:val="Code"/>
      </w:pPr>
      <w:r w:rsidRPr="00F043C6">
        <w:t>println!("1 new tweet: {}", tweet.summarize());</w:t>
      </w:r>
    </w:p>
    <w:p w14:paraId="0C25E7F6" w14:textId="77777777" w:rsidR="00125134" w:rsidRPr="00125134" w:rsidRDefault="00125134" w:rsidP="00125134">
      <w:pPr>
        <w:pStyle w:val="Body"/>
        <w:rPr>
          <w:lang w:eastAsia="en-GB"/>
        </w:rPr>
      </w:pPr>
      <w:r w:rsidRPr="00125134">
        <w:t xml:space="preserve">This code prints </w:t>
      </w:r>
      <w:r w:rsidRPr="00F043C6">
        <w:rPr>
          <w:rStyle w:val="Literal"/>
        </w:rPr>
        <w:t>1 new tweet: (Read more from @horse_ebooks...)</w:t>
      </w:r>
      <w:r w:rsidRPr="00125134">
        <w:rPr>
          <w:lang w:eastAsia="en-GB"/>
        </w:rPr>
        <w:t>.</w:t>
      </w:r>
    </w:p>
    <w:p w14:paraId="2540709B" w14:textId="30D020D6" w:rsidR="00125134" w:rsidRPr="00125134" w:rsidRDefault="00125134" w:rsidP="00F043C6">
      <w:pPr>
        <w:pStyle w:val="Body"/>
        <w:rPr>
          <w:lang w:eastAsia="en-GB"/>
        </w:rPr>
      </w:pPr>
      <w:r w:rsidRPr="00125134">
        <w:rPr>
          <w:lang w:eastAsia="en-GB"/>
        </w:rPr>
        <w:t>Note that it isn’t possible to call the default implementation from an</w:t>
      </w:r>
      <w:r>
        <w:rPr>
          <w:lang w:eastAsia="en-GB"/>
        </w:rPr>
        <w:t xml:space="preserve"> </w:t>
      </w:r>
      <w:r w:rsidRPr="00125134">
        <w:rPr>
          <w:lang w:eastAsia="en-GB"/>
        </w:rPr>
        <w:lastRenderedPageBreak/>
        <w:t>overriding implementation of that same method.</w:t>
      </w:r>
      <w:r w:rsidR="003B51BC">
        <w:rPr>
          <w:lang w:eastAsia="en-GB"/>
        </w:rPr>
        <w:fldChar w:fldCharType="begin"/>
      </w:r>
      <w:r w:rsidR="003B51BC">
        <w:instrText xml:space="preserve"> XE "traits:default implementations of</w:instrText>
      </w:r>
      <w:r w:rsidR="003B51BC" w:rsidRPr="00B06597">
        <w:instrText xml:space="preserve"> </w:instrText>
      </w:r>
      <w:r w:rsidR="00300277">
        <w:instrText>end</w:instrText>
      </w:r>
      <w:r w:rsidR="003B51BC" w:rsidRPr="00B06597">
        <w:instrText>Range</w:instrText>
      </w:r>
      <w:r w:rsidR="003B51BC">
        <w:instrText xml:space="preserve">" </w:instrText>
      </w:r>
      <w:r w:rsidR="003B51BC">
        <w:rPr>
          <w:lang w:eastAsia="en-GB"/>
        </w:rPr>
        <w:fldChar w:fldCharType="end"/>
      </w:r>
    </w:p>
    <w:bookmarkStart w:id="65" w:name="traits-as-parameters"/>
    <w:bookmarkStart w:id="66" w:name="_Toc106373945"/>
    <w:bookmarkEnd w:id="65"/>
    <w:p w14:paraId="342CB28A" w14:textId="0984289F" w:rsidR="00125134" w:rsidRPr="00125134" w:rsidRDefault="00511379" w:rsidP="00F043C6">
      <w:pPr>
        <w:pStyle w:val="HeadB"/>
        <w:rPr>
          <w:lang w:eastAsia="en-GB"/>
        </w:rPr>
      </w:pPr>
      <w:r>
        <w:rPr>
          <w:lang w:eastAsia="en-GB"/>
        </w:rPr>
        <w:fldChar w:fldCharType="begin"/>
      </w:r>
      <w:r>
        <w:instrText xml:space="preserve"> XE "traits:as parameters</w:instrText>
      </w:r>
      <w:r w:rsidRPr="00B06597">
        <w:instrText xml:space="preserve"> startRange</w:instrText>
      </w:r>
      <w:r>
        <w:instrText xml:space="preserve">" </w:instrText>
      </w:r>
      <w:r>
        <w:rPr>
          <w:lang w:eastAsia="en-GB"/>
        </w:rPr>
        <w:fldChar w:fldCharType="end"/>
      </w:r>
      <w:r w:rsidR="0082150F">
        <w:rPr>
          <w:lang w:eastAsia="en-GB"/>
        </w:rPr>
        <w:fldChar w:fldCharType="begin"/>
      </w:r>
      <w:r w:rsidR="0082150F">
        <w:instrText xml:space="preserve"> XE "impl </w:instrText>
      </w:r>
      <w:r w:rsidR="009739C6">
        <w:instrText>T</w:instrText>
      </w:r>
      <w:r w:rsidR="0082150F">
        <w:instrText>rait syntax</w:instrText>
      </w:r>
      <w:r w:rsidR="0082150F" w:rsidRPr="00B06597">
        <w:instrText xml:space="preserve"> startRange</w:instrText>
      </w:r>
      <w:r w:rsidR="0082150F">
        <w:instrText xml:space="preserve">" </w:instrText>
      </w:r>
      <w:r w:rsidR="0082150F">
        <w:rPr>
          <w:lang w:eastAsia="en-GB"/>
        </w:rPr>
        <w:fldChar w:fldCharType="end"/>
      </w:r>
      <w:r w:rsidR="00125134" w:rsidRPr="00125134">
        <w:rPr>
          <w:lang w:eastAsia="en-GB"/>
        </w:rPr>
        <w:t>Traits as Parameters</w:t>
      </w:r>
      <w:bookmarkEnd w:id="66"/>
    </w:p>
    <w:p w14:paraId="31CA35DF" w14:textId="01683DAB" w:rsidR="00125134" w:rsidRPr="00125134" w:rsidRDefault="00125134" w:rsidP="00125134">
      <w:pPr>
        <w:pStyle w:val="Body"/>
        <w:rPr>
          <w:lang w:eastAsia="en-GB"/>
        </w:rPr>
      </w:pPr>
      <w:r w:rsidRPr="00125134">
        <w:t xml:space="preserve">Now that you know how to define and implement traits, we can explore how to use traits to define functions that accept many different types. We’ll use the </w:t>
      </w:r>
      <w:r w:rsidRPr="00F043C6">
        <w:rPr>
          <w:rStyle w:val="Literal"/>
        </w:rPr>
        <w:t>Summary</w:t>
      </w:r>
      <w:r w:rsidRPr="00125134">
        <w:t xml:space="preserve"> trait we implemented on the </w:t>
      </w:r>
      <w:r w:rsidRPr="00F043C6">
        <w:rPr>
          <w:rStyle w:val="Literal"/>
        </w:rPr>
        <w:t>NewsArticle</w:t>
      </w:r>
      <w:r w:rsidRPr="00125134">
        <w:t xml:space="preserve"> and </w:t>
      </w:r>
      <w:r w:rsidRPr="00F043C6">
        <w:rPr>
          <w:rStyle w:val="Literal"/>
        </w:rPr>
        <w:t>Tweet</w:t>
      </w:r>
      <w:r w:rsidRPr="00125134">
        <w:t xml:space="preserve"> types in Listing 10-13 to define a </w:t>
      </w:r>
      <w:r w:rsidRPr="00F043C6">
        <w:rPr>
          <w:rStyle w:val="Literal"/>
        </w:rPr>
        <w:t>notify</w:t>
      </w:r>
      <w:r w:rsidRPr="00125134">
        <w:t xml:space="preserve"> function that calls the </w:t>
      </w:r>
      <w:r w:rsidRPr="00F043C6">
        <w:rPr>
          <w:rStyle w:val="Literal"/>
        </w:rPr>
        <w:t>summarize</w:t>
      </w:r>
      <w:r w:rsidRPr="00125134">
        <w:t xml:space="preserve"> method on its </w:t>
      </w:r>
      <w:r w:rsidRPr="00F043C6">
        <w:rPr>
          <w:rStyle w:val="Literal"/>
        </w:rPr>
        <w:t>item</w:t>
      </w:r>
      <w:r w:rsidRPr="00125134">
        <w:t xml:space="preserve"> parameter, which is of some type that implements the </w:t>
      </w:r>
      <w:r w:rsidRPr="00F043C6">
        <w:rPr>
          <w:rStyle w:val="Literal"/>
        </w:rPr>
        <w:t>Summary</w:t>
      </w:r>
      <w:r w:rsidRPr="00125134">
        <w:t xml:space="preserve"> trait. To do this, we use the </w:t>
      </w:r>
      <w:r w:rsidRPr="00F043C6">
        <w:rPr>
          <w:rStyle w:val="Literal"/>
        </w:rPr>
        <w:t>impl Trait</w:t>
      </w:r>
      <w:r w:rsidRPr="00125134">
        <w:rPr>
          <w:lang w:eastAsia="en-GB"/>
        </w:rPr>
        <w:t xml:space="preserve"> syntax, like this:</w:t>
      </w:r>
    </w:p>
    <w:p w14:paraId="35816868" w14:textId="77777777" w:rsidR="00125134" w:rsidRPr="00F043C6" w:rsidRDefault="00125134" w:rsidP="00F043C6">
      <w:pPr>
        <w:pStyle w:val="Code"/>
      </w:pPr>
      <w:r w:rsidRPr="00F043C6">
        <w:t>pub fn notify(item: &amp;impl Summary) {</w:t>
      </w:r>
    </w:p>
    <w:p w14:paraId="408F20B1" w14:textId="77777777" w:rsidR="00125134" w:rsidRPr="00F043C6" w:rsidRDefault="00125134" w:rsidP="00F043C6">
      <w:pPr>
        <w:pStyle w:val="Code"/>
      </w:pPr>
      <w:r w:rsidRPr="00F043C6">
        <w:t xml:space="preserve">    println!("Breaking news! {}", item.summarize());</w:t>
      </w:r>
    </w:p>
    <w:p w14:paraId="4DE60802" w14:textId="77777777" w:rsidR="00125134" w:rsidRPr="00F043C6" w:rsidRDefault="00125134" w:rsidP="00F043C6">
      <w:pPr>
        <w:pStyle w:val="Code"/>
      </w:pPr>
      <w:r w:rsidRPr="00F043C6">
        <w:t>}</w:t>
      </w:r>
    </w:p>
    <w:p w14:paraId="0CCE092D" w14:textId="15A7356C" w:rsidR="00125134" w:rsidRPr="00125134" w:rsidRDefault="00125134" w:rsidP="00125134">
      <w:pPr>
        <w:pStyle w:val="Body"/>
        <w:rPr>
          <w:lang w:eastAsia="en-GB"/>
        </w:rPr>
      </w:pPr>
      <w:r w:rsidRPr="00125134">
        <w:t xml:space="preserve">Instead of a concrete type for the </w:t>
      </w:r>
      <w:r w:rsidRPr="00F043C6">
        <w:rPr>
          <w:rStyle w:val="Literal"/>
        </w:rPr>
        <w:t>item</w:t>
      </w:r>
      <w:r w:rsidRPr="00125134">
        <w:t xml:space="preserve"> parameter, we specify the </w:t>
      </w:r>
      <w:r w:rsidRPr="00F043C6">
        <w:rPr>
          <w:rStyle w:val="Literal"/>
        </w:rPr>
        <w:t>impl</w:t>
      </w:r>
      <w:r w:rsidRPr="00125134">
        <w:t xml:space="preserve"> keyword and the trait name. This parameter accepts any type that implements the specified trait. In the body of </w:t>
      </w:r>
      <w:r w:rsidRPr="00F043C6">
        <w:rPr>
          <w:rStyle w:val="Literal"/>
        </w:rPr>
        <w:t>notify</w:t>
      </w:r>
      <w:r w:rsidRPr="00125134">
        <w:t xml:space="preserve">, we can call any methods on </w:t>
      </w:r>
      <w:r w:rsidRPr="00F043C6">
        <w:rPr>
          <w:rStyle w:val="Literal"/>
        </w:rPr>
        <w:t>item</w:t>
      </w:r>
      <w:r w:rsidRPr="00125134">
        <w:t xml:space="preserve"> that come from the </w:t>
      </w:r>
      <w:r w:rsidRPr="00F043C6">
        <w:rPr>
          <w:rStyle w:val="Literal"/>
        </w:rPr>
        <w:t>Summary</w:t>
      </w:r>
      <w:r w:rsidRPr="00125134">
        <w:t xml:space="preserve"> trait, such as </w:t>
      </w:r>
      <w:r w:rsidRPr="00F043C6">
        <w:rPr>
          <w:rStyle w:val="Literal"/>
        </w:rPr>
        <w:t>summarize</w:t>
      </w:r>
      <w:r w:rsidRPr="00125134">
        <w:t xml:space="preserve">. We can call </w:t>
      </w:r>
      <w:r w:rsidRPr="00F043C6">
        <w:rPr>
          <w:rStyle w:val="Literal"/>
        </w:rPr>
        <w:t>notify</w:t>
      </w:r>
      <w:r w:rsidRPr="00125134">
        <w:t xml:space="preserve"> and pass in any instance of </w:t>
      </w:r>
      <w:r w:rsidRPr="00F043C6">
        <w:rPr>
          <w:rStyle w:val="Literal"/>
        </w:rPr>
        <w:t>NewsArticle</w:t>
      </w:r>
      <w:r w:rsidRPr="00125134">
        <w:t xml:space="preserve"> or </w:t>
      </w:r>
      <w:r w:rsidRPr="00F043C6">
        <w:rPr>
          <w:rStyle w:val="Literal"/>
        </w:rPr>
        <w:t>Tweet</w:t>
      </w:r>
      <w:r w:rsidRPr="00125134">
        <w:t xml:space="preserve">. Code that calls the function with any other type, such as a </w:t>
      </w:r>
      <w:r w:rsidRPr="00F043C6">
        <w:rPr>
          <w:rStyle w:val="Literal"/>
        </w:rPr>
        <w:t>String</w:t>
      </w:r>
      <w:r w:rsidRPr="00125134">
        <w:t xml:space="preserve"> or an </w:t>
      </w:r>
      <w:r w:rsidRPr="00F043C6">
        <w:rPr>
          <w:rStyle w:val="Literal"/>
        </w:rPr>
        <w:t>i32</w:t>
      </w:r>
      <w:r w:rsidRPr="00125134">
        <w:t xml:space="preserve">, won’t compile because those types don’t implement </w:t>
      </w:r>
      <w:r w:rsidRPr="00F043C6">
        <w:rPr>
          <w:rStyle w:val="Literal"/>
        </w:rPr>
        <w:t>Summary</w:t>
      </w:r>
      <w:r w:rsidRPr="00125134">
        <w:rPr>
          <w:lang w:eastAsia="en-GB"/>
        </w:rPr>
        <w:t>.</w:t>
      </w:r>
    </w:p>
    <w:bookmarkStart w:id="67" w:name="trait-bound-syntax"/>
    <w:bookmarkStart w:id="68" w:name="_Toc106373946"/>
    <w:bookmarkEnd w:id="67"/>
    <w:p w14:paraId="5742ABA8" w14:textId="77F4C5BF" w:rsidR="00125134" w:rsidRPr="00125134" w:rsidRDefault="00AD1D08" w:rsidP="007554D1">
      <w:pPr>
        <w:pStyle w:val="HeadC"/>
        <w:rPr>
          <w:lang w:eastAsia="en-GB"/>
        </w:rPr>
      </w:pPr>
      <w:r>
        <w:rPr>
          <w:lang w:eastAsia="en-GB"/>
        </w:rPr>
        <w:fldChar w:fldCharType="begin"/>
      </w:r>
      <w:r>
        <w:instrText xml:space="preserve"> XE "trait bounds</w:instrText>
      </w:r>
      <w:r w:rsidRPr="00B06597">
        <w:instrText xml:space="preserve"> startRange</w:instrText>
      </w:r>
      <w:r>
        <w:instrText xml:space="preserve">" </w:instrText>
      </w:r>
      <w:r>
        <w:rPr>
          <w:lang w:eastAsia="en-GB"/>
        </w:rPr>
        <w:fldChar w:fldCharType="end"/>
      </w:r>
      <w:r w:rsidR="00125134" w:rsidRPr="00125134">
        <w:rPr>
          <w:lang w:eastAsia="en-GB"/>
        </w:rPr>
        <w:t>Trait Bound Syntax</w:t>
      </w:r>
      <w:bookmarkEnd w:id="68"/>
    </w:p>
    <w:p w14:paraId="33C04198" w14:textId="5FC7B233" w:rsidR="00125134" w:rsidRPr="00125134" w:rsidRDefault="002B3C33" w:rsidP="00125134">
      <w:pPr>
        <w:pStyle w:val="Body"/>
        <w:rPr>
          <w:lang w:eastAsia="en-GB"/>
        </w:rPr>
      </w:pPr>
      <w:r>
        <w:rPr>
          <w:lang w:eastAsia="en-GB"/>
        </w:rPr>
        <w:fldChar w:fldCharType="begin"/>
      </w:r>
      <w:r>
        <w:instrText xml:space="preserve"> XE ": (colon):for trait bounds</w:instrText>
      </w:r>
      <w:r w:rsidRPr="00B06597">
        <w:instrText xml:space="preserve"> startRange</w:instrText>
      </w:r>
      <w:r>
        <w:instrText xml:space="preserve">" </w:instrText>
      </w:r>
      <w:r>
        <w:rPr>
          <w:lang w:eastAsia="en-GB"/>
        </w:rPr>
        <w:fldChar w:fldCharType="end"/>
      </w:r>
      <w:r>
        <w:rPr>
          <w:lang w:eastAsia="en-GB"/>
        </w:rPr>
        <w:fldChar w:fldCharType="begin"/>
      </w:r>
      <w:r>
        <w:instrText xml:space="preserve"> XE "colon (:):for trait bounds</w:instrText>
      </w:r>
      <w:r w:rsidRPr="00B06597">
        <w:instrText xml:space="preserve"> startRange</w:instrText>
      </w:r>
      <w:r>
        <w:instrText xml:space="preserve">" </w:instrText>
      </w:r>
      <w:r>
        <w:rPr>
          <w:lang w:eastAsia="en-GB"/>
        </w:rPr>
        <w:fldChar w:fldCharType="end"/>
      </w:r>
      <w:r w:rsidR="00125134" w:rsidRPr="00125134">
        <w:t xml:space="preserve">The </w:t>
      </w:r>
      <w:r w:rsidR="00125134" w:rsidRPr="00F043C6">
        <w:rPr>
          <w:rStyle w:val="Literal"/>
        </w:rPr>
        <w:t>impl Trait</w:t>
      </w:r>
      <w:r w:rsidR="00125134" w:rsidRPr="00125134">
        <w:t xml:space="preserve"> syntax works for straightforward cases but is actually syntax sugar for a longer form known as a </w:t>
      </w:r>
      <w:r w:rsidR="00125134" w:rsidRPr="007D5516">
        <w:rPr>
          <w:rStyle w:val="Italic"/>
        </w:rPr>
        <w:t>trait bound</w:t>
      </w:r>
      <w:r w:rsidR="00125134" w:rsidRPr="00125134">
        <w:rPr>
          <w:lang w:eastAsia="en-GB"/>
        </w:rPr>
        <w:t>; it looks like this:</w:t>
      </w:r>
    </w:p>
    <w:p w14:paraId="71A13DD5" w14:textId="77777777" w:rsidR="00125134" w:rsidRPr="00F043C6" w:rsidRDefault="00125134" w:rsidP="00F043C6">
      <w:pPr>
        <w:pStyle w:val="Code"/>
      </w:pPr>
      <w:r w:rsidRPr="00F043C6">
        <w:t>pub fn notify&lt;T: Summary&gt;(item: &amp;T) {</w:t>
      </w:r>
    </w:p>
    <w:p w14:paraId="51CDF782" w14:textId="77777777" w:rsidR="00125134" w:rsidRPr="00F043C6" w:rsidRDefault="00125134" w:rsidP="00F043C6">
      <w:pPr>
        <w:pStyle w:val="Code"/>
      </w:pPr>
      <w:r w:rsidRPr="00F043C6">
        <w:t xml:space="preserve">    println!("Breaking news! {}", item.summarize());</w:t>
      </w:r>
    </w:p>
    <w:p w14:paraId="659D1C0D" w14:textId="77777777" w:rsidR="00125134" w:rsidRPr="00F043C6" w:rsidRDefault="00125134" w:rsidP="00F043C6">
      <w:pPr>
        <w:pStyle w:val="Code"/>
      </w:pPr>
      <w:r w:rsidRPr="00F043C6">
        <w:t>}</w:t>
      </w:r>
    </w:p>
    <w:p w14:paraId="574A1928" w14:textId="166B0224" w:rsidR="00125134" w:rsidRPr="00125134" w:rsidRDefault="00125134" w:rsidP="00F043C6">
      <w:pPr>
        <w:pStyle w:val="Body"/>
        <w:rPr>
          <w:lang w:eastAsia="en-GB"/>
        </w:rPr>
      </w:pPr>
      <w:r w:rsidRPr="00125134">
        <w:rPr>
          <w:lang w:eastAsia="en-GB"/>
        </w:rPr>
        <w:t>This longer form is equivalent to the example in the previous section but is</w:t>
      </w:r>
      <w:r>
        <w:rPr>
          <w:lang w:eastAsia="en-GB"/>
        </w:rPr>
        <w:t xml:space="preserve"> </w:t>
      </w:r>
      <w:r w:rsidRPr="00125134">
        <w:rPr>
          <w:lang w:eastAsia="en-GB"/>
        </w:rPr>
        <w:t>more verbose. We place trait bounds with the declaration of the generic type</w:t>
      </w:r>
      <w:r>
        <w:rPr>
          <w:lang w:eastAsia="en-GB"/>
        </w:rPr>
        <w:t xml:space="preserve"> </w:t>
      </w:r>
      <w:r w:rsidRPr="00125134">
        <w:rPr>
          <w:lang w:eastAsia="en-GB"/>
        </w:rPr>
        <w:t>parameter after a colon and inside angle brackets.</w:t>
      </w:r>
      <w:r w:rsidR="002B3C33">
        <w:rPr>
          <w:lang w:eastAsia="en-GB"/>
        </w:rPr>
        <w:fldChar w:fldCharType="begin"/>
      </w:r>
      <w:r w:rsidR="002B3C33">
        <w:instrText xml:space="preserve"> XE ": (colon):for trait bounds</w:instrText>
      </w:r>
      <w:r w:rsidR="002B3C33" w:rsidRPr="00B06597">
        <w:instrText xml:space="preserve"> </w:instrText>
      </w:r>
      <w:r w:rsidR="002B3C33">
        <w:instrText>end</w:instrText>
      </w:r>
      <w:r w:rsidR="002B3C33" w:rsidRPr="00B06597">
        <w:instrText>Range</w:instrText>
      </w:r>
      <w:r w:rsidR="002B3C33">
        <w:instrText xml:space="preserve">" </w:instrText>
      </w:r>
      <w:r w:rsidR="002B3C33">
        <w:rPr>
          <w:lang w:eastAsia="en-GB"/>
        </w:rPr>
        <w:fldChar w:fldCharType="end"/>
      </w:r>
      <w:r w:rsidR="002B3C33">
        <w:rPr>
          <w:lang w:eastAsia="en-GB"/>
        </w:rPr>
        <w:fldChar w:fldCharType="begin"/>
      </w:r>
      <w:r w:rsidR="002B3C33">
        <w:instrText xml:space="preserve"> XE "colon (:):for trait bounds</w:instrText>
      </w:r>
      <w:r w:rsidR="002B3C33" w:rsidRPr="00B06597">
        <w:instrText xml:space="preserve"> </w:instrText>
      </w:r>
      <w:r w:rsidR="002B3C33">
        <w:instrText>end</w:instrText>
      </w:r>
      <w:r w:rsidR="002B3C33" w:rsidRPr="00B06597">
        <w:instrText>Range</w:instrText>
      </w:r>
      <w:r w:rsidR="002B3C33">
        <w:instrText xml:space="preserve">" </w:instrText>
      </w:r>
      <w:r w:rsidR="002B3C33">
        <w:rPr>
          <w:lang w:eastAsia="en-GB"/>
        </w:rPr>
        <w:fldChar w:fldCharType="end"/>
      </w:r>
    </w:p>
    <w:p w14:paraId="50B3E5BA" w14:textId="360C19E3" w:rsidR="00125134" w:rsidRPr="00125134" w:rsidRDefault="00125134" w:rsidP="00125134">
      <w:pPr>
        <w:pStyle w:val="Body"/>
        <w:rPr>
          <w:lang w:eastAsia="en-GB"/>
        </w:rPr>
      </w:pPr>
      <w:r w:rsidRPr="00125134">
        <w:t xml:space="preserve">The </w:t>
      </w:r>
      <w:r w:rsidRPr="00F043C6">
        <w:rPr>
          <w:rStyle w:val="Literal"/>
        </w:rPr>
        <w:t>impl Trait</w:t>
      </w:r>
      <w:r w:rsidRPr="00125134">
        <w:t xml:space="preserve"> syntax is convenient and makes for more concise code in simple cases, while the fuller trait bound syntax can express more complexity in other cases. For example, we can have two parameters that implement </w:t>
      </w:r>
      <w:r w:rsidRPr="00F043C6">
        <w:rPr>
          <w:rStyle w:val="Literal"/>
        </w:rPr>
        <w:t>Summary</w:t>
      </w:r>
      <w:r w:rsidRPr="00125134">
        <w:t xml:space="preserve">. Doing so with the </w:t>
      </w:r>
      <w:r w:rsidRPr="00F043C6">
        <w:rPr>
          <w:rStyle w:val="Literal"/>
        </w:rPr>
        <w:t>impl Trait</w:t>
      </w:r>
      <w:r w:rsidRPr="00125134">
        <w:rPr>
          <w:lang w:eastAsia="en-GB"/>
        </w:rPr>
        <w:t xml:space="preserve"> syntax looks like this:</w:t>
      </w:r>
    </w:p>
    <w:p w14:paraId="2080F461" w14:textId="77777777" w:rsidR="00125134" w:rsidRPr="00F043C6" w:rsidRDefault="00125134" w:rsidP="00F043C6">
      <w:pPr>
        <w:pStyle w:val="Code"/>
      </w:pPr>
      <w:r w:rsidRPr="00F043C6">
        <w:t>pub fn notify(item1: &amp;impl Summary, item2: &amp;impl Summary) {</w:t>
      </w:r>
    </w:p>
    <w:p w14:paraId="0E2BDE9F" w14:textId="60C9E61B" w:rsidR="00125134" w:rsidRPr="00125134" w:rsidRDefault="00125134" w:rsidP="00125134">
      <w:pPr>
        <w:pStyle w:val="Body"/>
        <w:rPr>
          <w:lang w:eastAsia="en-GB"/>
        </w:rPr>
      </w:pPr>
      <w:r w:rsidRPr="00125134">
        <w:t xml:space="preserve">Using </w:t>
      </w:r>
      <w:r w:rsidRPr="00F043C6">
        <w:rPr>
          <w:rStyle w:val="Literal"/>
        </w:rPr>
        <w:t>impl Trait</w:t>
      </w:r>
      <w:r w:rsidRPr="00125134">
        <w:t xml:space="preserve"> is appropriate if we want this function to allow </w:t>
      </w:r>
      <w:r w:rsidRPr="00F043C6">
        <w:rPr>
          <w:rStyle w:val="Literal"/>
        </w:rPr>
        <w:t>item1</w:t>
      </w:r>
      <w:r w:rsidRPr="00125134">
        <w:t xml:space="preserve"> and </w:t>
      </w:r>
      <w:r w:rsidRPr="00F043C6">
        <w:rPr>
          <w:rStyle w:val="Literal"/>
        </w:rPr>
        <w:t>item2</w:t>
      </w:r>
      <w:r w:rsidRPr="00125134">
        <w:t xml:space="preserve"> to have different types (as long as both types implement </w:t>
      </w:r>
      <w:r w:rsidRPr="00F043C6">
        <w:rPr>
          <w:rStyle w:val="Literal"/>
        </w:rPr>
        <w:t>Summary</w:t>
      </w:r>
      <w:r w:rsidRPr="00125134">
        <w:rPr>
          <w:lang w:eastAsia="en-GB"/>
        </w:rPr>
        <w:t>). If</w:t>
      </w:r>
      <w:r>
        <w:rPr>
          <w:lang w:eastAsia="en-GB"/>
        </w:rPr>
        <w:t xml:space="preserve"> </w:t>
      </w:r>
      <w:r w:rsidRPr="00125134">
        <w:rPr>
          <w:lang w:eastAsia="en-GB"/>
        </w:rPr>
        <w:t>we want to force both parameters to have the same type, however, we must use a</w:t>
      </w:r>
      <w:r>
        <w:rPr>
          <w:lang w:eastAsia="en-GB"/>
        </w:rPr>
        <w:t xml:space="preserve"> </w:t>
      </w:r>
      <w:r w:rsidRPr="00125134">
        <w:rPr>
          <w:lang w:eastAsia="en-GB"/>
        </w:rPr>
        <w:t>trait bound, like this:</w:t>
      </w:r>
    </w:p>
    <w:p w14:paraId="440821C6" w14:textId="77777777" w:rsidR="00125134" w:rsidRPr="00F043C6" w:rsidRDefault="00125134" w:rsidP="00F043C6">
      <w:pPr>
        <w:pStyle w:val="Code"/>
      </w:pPr>
      <w:r w:rsidRPr="00F043C6">
        <w:t>pub fn notify&lt;T: Summary&gt;(item1: &amp;T, item2: &amp;T) {</w:t>
      </w:r>
    </w:p>
    <w:p w14:paraId="0704829F" w14:textId="679F31EA" w:rsidR="00125134" w:rsidRPr="00125134" w:rsidRDefault="00125134" w:rsidP="00125134">
      <w:pPr>
        <w:pStyle w:val="Body"/>
        <w:rPr>
          <w:lang w:eastAsia="en-GB"/>
        </w:rPr>
      </w:pPr>
      <w:r w:rsidRPr="00125134">
        <w:lastRenderedPageBreak/>
        <w:t xml:space="preserve">The generic type </w:t>
      </w:r>
      <w:r w:rsidRPr="00F043C6">
        <w:rPr>
          <w:rStyle w:val="Literal"/>
        </w:rPr>
        <w:t>T</w:t>
      </w:r>
      <w:r w:rsidRPr="00125134">
        <w:t xml:space="preserve"> specified as the type of the </w:t>
      </w:r>
      <w:r w:rsidRPr="00F043C6">
        <w:rPr>
          <w:rStyle w:val="Literal"/>
        </w:rPr>
        <w:t>item1</w:t>
      </w:r>
      <w:r w:rsidRPr="00125134">
        <w:t xml:space="preserve"> and </w:t>
      </w:r>
      <w:r w:rsidRPr="00F043C6">
        <w:rPr>
          <w:rStyle w:val="Literal"/>
        </w:rPr>
        <w:t>item2</w:t>
      </w:r>
      <w:r w:rsidRPr="00125134">
        <w:t xml:space="preserve"> parameters constrains the function such that the concrete type of the value passed as an argument for </w:t>
      </w:r>
      <w:r w:rsidRPr="00F043C6">
        <w:rPr>
          <w:rStyle w:val="Literal"/>
        </w:rPr>
        <w:t>item1</w:t>
      </w:r>
      <w:r w:rsidRPr="00125134">
        <w:t xml:space="preserve"> and </w:t>
      </w:r>
      <w:r w:rsidRPr="00F043C6">
        <w:rPr>
          <w:rStyle w:val="Literal"/>
        </w:rPr>
        <w:t>item2</w:t>
      </w:r>
      <w:r w:rsidRPr="00125134">
        <w:rPr>
          <w:lang w:eastAsia="en-GB"/>
        </w:rPr>
        <w:t xml:space="preserve"> must be the same.</w:t>
      </w:r>
    </w:p>
    <w:bookmarkStart w:id="69" w:name="specifying-multiple-trait-bounds-with-th"/>
    <w:bookmarkStart w:id="70" w:name="_Toc106373947"/>
    <w:bookmarkEnd w:id="69"/>
    <w:p w14:paraId="5313D17F" w14:textId="295CD248" w:rsidR="00125134" w:rsidRPr="00125134" w:rsidRDefault="006A183A" w:rsidP="007D5516">
      <w:pPr>
        <w:pStyle w:val="HeadC"/>
        <w:rPr>
          <w:lang w:eastAsia="en-GB"/>
        </w:rPr>
      </w:pPr>
      <w:r>
        <w:rPr>
          <w:lang w:eastAsia="en-GB"/>
        </w:rPr>
        <w:fldChar w:fldCharType="begin"/>
      </w:r>
      <w:r>
        <w:instrText xml:space="preserve"> XE "+ (multiple trait bound syntax)</w:instrText>
      </w:r>
      <w:r w:rsidRPr="00B06597">
        <w:instrText xml:space="preserve"> startRange</w:instrText>
      </w:r>
      <w:r>
        <w:instrText xml:space="preserve">" </w:instrText>
      </w:r>
      <w:r>
        <w:rPr>
          <w:lang w:eastAsia="en-GB"/>
        </w:rPr>
        <w:fldChar w:fldCharType="end"/>
      </w:r>
      <w:r>
        <w:rPr>
          <w:lang w:eastAsia="en-GB"/>
        </w:rPr>
        <w:fldChar w:fldCharType="begin"/>
      </w:r>
      <w:r>
        <w:instrText xml:space="preserve"> XE "multiple trait bound syntax (+)</w:instrText>
      </w:r>
      <w:r w:rsidRPr="00B06597">
        <w:instrText xml:space="preserve"> startRange</w:instrText>
      </w:r>
      <w:r>
        <w:instrText xml:space="preserve">" </w:instrText>
      </w:r>
      <w:r>
        <w:rPr>
          <w:lang w:eastAsia="en-GB"/>
        </w:rPr>
        <w:fldChar w:fldCharType="end"/>
      </w:r>
      <w:r w:rsidR="00125134" w:rsidRPr="007D5516">
        <w:t xml:space="preserve">Specifying Multiple Trait Bounds with the </w:t>
      </w:r>
      <w:r w:rsidR="00125134" w:rsidRPr="007554D1">
        <w:t>+</w:t>
      </w:r>
      <w:r w:rsidR="00125134" w:rsidRPr="00125134">
        <w:rPr>
          <w:lang w:eastAsia="en-GB"/>
        </w:rPr>
        <w:t xml:space="preserve"> Syntax</w:t>
      </w:r>
      <w:bookmarkEnd w:id="70"/>
    </w:p>
    <w:p w14:paraId="3A58D6C5" w14:textId="0CE2B2C8" w:rsidR="00125134" w:rsidRPr="00125134" w:rsidRDefault="00125134" w:rsidP="00125134">
      <w:pPr>
        <w:pStyle w:val="Body"/>
        <w:rPr>
          <w:lang w:eastAsia="en-GB"/>
        </w:rPr>
      </w:pPr>
      <w:r w:rsidRPr="00125134">
        <w:t xml:space="preserve">We can also specify more than one trait bound. Say we wanted </w:t>
      </w:r>
      <w:r w:rsidRPr="00F043C6">
        <w:rPr>
          <w:rStyle w:val="Literal"/>
        </w:rPr>
        <w:t>notify</w:t>
      </w:r>
      <w:r w:rsidRPr="00125134">
        <w:t xml:space="preserve"> to use display formatting as well as </w:t>
      </w:r>
      <w:r w:rsidRPr="00F043C6">
        <w:rPr>
          <w:rStyle w:val="Literal"/>
        </w:rPr>
        <w:t>summarize</w:t>
      </w:r>
      <w:r w:rsidRPr="00125134">
        <w:t xml:space="preserve"> on </w:t>
      </w:r>
      <w:r w:rsidRPr="00F043C6">
        <w:rPr>
          <w:rStyle w:val="Literal"/>
        </w:rPr>
        <w:t>item</w:t>
      </w:r>
      <w:r w:rsidRPr="00125134">
        <w:t xml:space="preserve">: we specify in the </w:t>
      </w:r>
      <w:r w:rsidRPr="00F043C6">
        <w:rPr>
          <w:rStyle w:val="Literal"/>
        </w:rPr>
        <w:t>notify</w:t>
      </w:r>
      <w:r w:rsidRPr="00125134">
        <w:t xml:space="preserve"> definition that </w:t>
      </w:r>
      <w:r w:rsidRPr="00F043C6">
        <w:rPr>
          <w:rStyle w:val="Literal"/>
        </w:rPr>
        <w:t>item</w:t>
      </w:r>
      <w:r w:rsidRPr="00125134">
        <w:t xml:space="preserve"> must implement both </w:t>
      </w:r>
      <w:r w:rsidRPr="00F043C6">
        <w:rPr>
          <w:rStyle w:val="Literal"/>
        </w:rPr>
        <w:t>Display</w:t>
      </w:r>
      <w:r w:rsidRPr="00125134">
        <w:t xml:space="preserve"> and </w:t>
      </w:r>
      <w:r w:rsidRPr="00F043C6">
        <w:rPr>
          <w:rStyle w:val="Literal"/>
        </w:rPr>
        <w:t>Summary</w:t>
      </w:r>
      <w:r w:rsidRPr="00125134">
        <w:t xml:space="preserve">. We can do so using the </w:t>
      </w:r>
      <w:r w:rsidRPr="00F043C6">
        <w:rPr>
          <w:rStyle w:val="Literal"/>
        </w:rPr>
        <w:t>+</w:t>
      </w:r>
      <w:r w:rsidRPr="00125134">
        <w:rPr>
          <w:lang w:eastAsia="en-GB"/>
        </w:rPr>
        <w:t xml:space="preserve"> syntax:</w:t>
      </w:r>
    </w:p>
    <w:p w14:paraId="7D34110A" w14:textId="77777777" w:rsidR="00125134" w:rsidRPr="00F043C6" w:rsidRDefault="00125134" w:rsidP="00F043C6">
      <w:pPr>
        <w:pStyle w:val="Code"/>
      </w:pPr>
      <w:r w:rsidRPr="00F043C6">
        <w:t>pub fn notify(item: &amp;(impl Summary + Display)) {</w:t>
      </w:r>
    </w:p>
    <w:p w14:paraId="517EA5CB" w14:textId="77777777" w:rsidR="00125134" w:rsidRPr="00125134" w:rsidRDefault="00125134" w:rsidP="00125134">
      <w:pPr>
        <w:pStyle w:val="Body"/>
        <w:rPr>
          <w:lang w:eastAsia="en-GB"/>
        </w:rPr>
      </w:pPr>
      <w:r w:rsidRPr="00125134">
        <w:t xml:space="preserve">The </w:t>
      </w:r>
      <w:r w:rsidRPr="00F043C6">
        <w:rPr>
          <w:rStyle w:val="Literal"/>
        </w:rPr>
        <w:t>+</w:t>
      </w:r>
      <w:r w:rsidRPr="00125134">
        <w:rPr>
          <w:lang w:eastAsia="en-GB"/>
        </w:rPr>
        <w:t xml:space="preserve"> syntax is also valid with trait bounds on generic types:</w:t>
      </w:r>
    </w:p>
    <w:p w14:paraId="02AB2BA6" w14:textId="77777777" w:rsidR="00125134" w:rsidRPr="00F043C6" w:rsidRDefault="00125134" w:rsidP="00F043C6">
      <w:pPr>
        <w:pStyle w:val="Code"/>
      </w:pPr>
      <w:r w:rsidRPr="00F043C6">
        <w:t>pub fn notify&lt;T: Summary + Display&gt;(item: &amp;T) {</w:t>
      </w:r>
    </w:p>
    <w:p w14:paraId="7BB63D0B" w14:textId="3BBAB77A" w:rsidR="00125134" w:rsidRPr="00125134" w:rsidRDefault="00125134" w:rsidP="00125134">
      <w:pPr>
        <w:pStyle w:val="Body"/>
        <w:rPr>
          <w:lang w:eastAsia="en-GB"/>
        </w:rPr>
      </w:pPr>
      <w:r w:rsidRPr="00125134">
        <w:t xml:space="preserve">With the two trait bounds specified, the body of </w:t>
      </w:r>
      <w:r w:rsidRPr="00F043C6">
        <w:rPr>
          <w:rStyle w:val="Literal"/>
        </w:rPr>
        <w:t>notify</w:t>
      </w:r>
      <w:r w:rsidRPr="00125134">
        <w:t xml:space="preserve"> can call </w:t>
      </w:r>
      <w:r w:rsidRPr="00F043C6">
        <w:rPr>
          <w:rStyle w:val="Literal"/>
        </w:rPr>
        <w:t>summarize</w:t>
      </w:r>
      <w:r w:rsidRPr="00125134">
        <w:t xml:space="preserve"> and use </w:t>
      </w:r>
      <w:r w:rsidRPr="00F043C6">
        <w:rPr>
          <w:rStyle w:val="Literal"/>
        </w:rPr>
        <w:t>{}</w:t>
      </w:r>
      <w:r w:rsidRPr="00125134">
        <w:t xml:space="preserve"> to format </w:t>
      </w:r>
      <w:r w:rsidRPr="00F043C6">
        <w:rPr>
          <w:rStyle w:val="Literal"/>
        </w:rPr>
        <w:t>item</w:t>
      </w:r>
      <w:r w:rsidRPr="00125134">
        <w:rPr>
          <w:lang w:eastAsia="en-GB"/>
        </w:rPr>
        <w:t>.</w:t>
      </w:r>
      <w:r w:rsidR="00B52015">
        <w:rPr>
          <w:lang w:eastAsia="en-GB"/>
        </w:rPr>
        <w:fldChar w:fldCharType="begin"/>
      </w:r>
      <w:r w:rsidR="00B52015">
        <w:instrText xml:space="preserve"> XE "+ (multiple trait bound syntax)</w:instrText>
      </w:r>
      <w:r w:rsidR="00B52015" w:rsidRPr="00B06597">
        <w:instrText xml:space="preserve"> </w:instrText>
      </w:r>
      <w:r w:rsidR="00B52015">
        <w:instrText>end</w:instrText>
      </w:r>
      <w:r w:rsidR="00B52015" w:rsidRPr="00B06597">
        <w:instrText>Range</w:instrText>
      </w:r>
      <w:r w:rsidR="00B52015">
        <w:instrText xml:space="preserve">" </w:instrText>
      </w:r>
      <w:r w:rsidR="00B52015">
        <w:rPr>
          <w:lang w:eastAsia="en-GB"/>
        </w:rPr>
        <w:fldChar w:fldCharType="end"/>
      </w:r>
      <w:r w:rsidR="00B52015">
        <w:rPr>
          <w:lang w:eastAsia="en-GB"/>
        </w:rPr>
        <w:fldChar w:fldCharType="begin"/>
      </w:r>
      <w:r w:rsidR="00B52015">
        <w:instrText xml:space="preserve"> XE "multiple trait bound syntax (+)</w:instrText>
      </w:r>
      <w:r w:rsidR="00B52015" w:rsidRPr="00B06597">
        <w:instrText xml:space="preserve"> </w:instrText>
      </w:r>
      <w:r w:rsidR="00B52015">
        <w:instrText>end</w:instrText>
      </w:r>
      <w:r w:rsidR="00B52015" w:rsidRPr="00B06597">
        <w:instrText>Range</w:instrText>
      </w:r>
      <w:r w:rsidR="00B52015">
        <w:instrText xml:space="preserve">" </w:instrText>
      </w:r>
      <w:r w:rsidR="00B52015">
        <w:rPr>
          <w:lang w:eastAsia="en-GB"/>
        </w:rPr>
        <w:fldChar w:fldCharType="end"/>
      </w:r>
      <w:r w:rsidR="00C177B7">
        <w:rPr>
          <w:lang w:eastAsia="en-GB"/>
        </w:rPr>
        <w:fldChar w:fldCharType="begin"/>
      </w:r>
      <w:r w:rsidR="00C177B7">
        <w:instrText xml:space="preserve"> XE "impl Trait syntax</w:instrText>
      </w:r>
      <w:r w:rsidR="00C177B7" w:rsidRPr="00B06597">
        <w:instrText xml:space="preserve"> </w:instrText>
      </w:r>
      <w:r w:rsidR="00C177B7">
        <w:instrText>end</w:instrText>
      </w:r>
      <w:r w:rsidR="00C177B7" w:rsidRPr="00B06597">
        <w:instrText>Range</w:instrText>
      </w:r>
      <w:r w:rsidR="00C177B7">
        <w:instrText xml:space="preserve">" </w:instrText>
      </w:r>
      <w:r w:rsidR="00C177B7">
        <w:rPr>
          <w:lang w:eastAsia="en-GB"/>
        </w:rPr>
        <w:fldChar w:fldCharType="end"/>
      </w:r>
    </w:p>
    <w:bookmarkStart w:id="71" w:name="clearer-trait-bounds-with-`where`-clause"/>
    <w:bookmarkStart w:id="72" w:name="_Toc106373948"/>
    <w:bookmarkEnd w:id="71"/>
    <w:p w14:paraId="1950C29E" w14:textId="193A7CF6" w:rsidR="00125134" w:rsidRPr="00125134" w:rsidRDefault="000126DB" w:rsidP="007D5516">
      <w:pPr>
        <w:pStyle w:val="HeadC"/>
        <w:rPr>
          <w:lang w:eastAsia="en-GB"/>
        </w:rPr>
      </w:pPr>
      <w:r>
        <w:rPr>
          <w:lang w:eastAsia="en-GB"/>
        </w:rPr>
        <w:fldChar w:fldCharType="begin"/>
      </w:r>
      <w:r>
        <w:instrText xml:space="preserve"> XE "where clause</w:instrText>
      </w:r>
      <w:r w:rsidRPr="00B06597">
        <w:instrText xml:space="preserve"> startRange</w:instrText>
      </w:r>
      <w:r>
        <w:instrText xml:space="preserve">" </w:instrText>
      </w:r>
      <w:r>
        <w:rPr>
          <w:lang w:eastAsia="en-GB"/>
        </w:rPr>
        <w:fldChar w:fldCharType="end"/>
      </w:r>
      <w:r w:rsidR="00125134" w:rsidRPr="007D5516">
        <w:t xml:space="preserve">Clearer Trait Bounds with </w:t>
      </w:r>
      <w:r w:rsidR="00125134" w:rsidRPr="007554D1">
        <w:t>where</w:t>
      </w:r>
      <w:r w:rsidR="00125134" w:rsidRPr="00125134">
        <w:rPr>
          <w:lang w:eastAsia="en-GB"/>
        </w:rPr>
        <w:t xml:space="preserve"> Clauses</w:t>
      </w:r>
      <w:bookmarkEnd w:id="72"/>
    </w:p>
    <w:p w14:paraId="4A46D5EE" w14:textId="1E3D00BC" w:rsidR="00125134" w:rsidRPr="00125134" w:rsidRDefault="00125134" w:rsidP="00125134">
      <w:pPr>
        <w:pStyle w:val="Body"/>
        <w:rPr>
          <w:lang w:eastAsia="en-GB"/>
        </w:rPr>
      </w:pPr>
      <w:r w:rsidRPr="00125134">
        <w:t xml:space="preserve">Using too many trait bounds has its downsides. Each generic has its own trait bounds, so functions with multiple generic type parameters can contain lots of trait bound information between the function’s name and its parameter list, making the function signature hard to read. For this reason, Rust has alternate syntax for specifying trait bounds inside a </w:t>
      </w:r>
      <w:r w:rsidRPr="00F043C6">
        <w:rPr>
          <w:rStyle w:val="Literal"/>
        </w:rPr>
        <w:t>where</w:t>
      </w:r>
      <w:r w:rsidRPr="00125134">
        <w:rPr>
          <w:lang w:eastAsia="en-GB"/>
        </w:rPr>
        <w:t xml:space="preserve"> clause after the function</w:t>
      </w:r>
      <w:r>
        <w:rPr>
          <w:lang w:eastAsia="en-GB"/>
        </w:rPr>
        <w:t xml:space="preserve"> </w:t>
      </w:r>
      <w:r w:rsidRPr="00125134">
        <w:rPr>
          <w:lang w:eastAsia="en-GB"/>
        </w:rPr>
        <w:t>signature. So</w:t>
      </w:r>
      <w:r w:rsidR="005F1204">
        <w:rPr>
          <w:lang w:eastAsia="en-GB"/>
        </w:rPr>
        <w:t>,</w:t>
      </w:r>
      <w:r w:rsidRPr="00125134">
        <w:rPr>
          <w:lang w:eastAsia="en-GB"/>
        </w:rPr>
        <w:t xml:space="preserve"> instead of writing this:</w:t>
      </w:r>
    </w:p>
    <w:p w14:paraId="1A89DD96" w14:textId="77777777" w:rsidR="00125134" w:rsidRPr="00F043C6" w:rsidRDefault="00125134" w:rsidP="000F2A09">
      <w:pPr>
        <w:pStyle w:val="CodeWide"/>
      </w:pPr>
      <w:r w:rsidRPr="00F043C6">
        <w:t>fn some_function&lt;T: Display + Clone, U: Clone + Debug&gt;(t: &amp;T, u: &amp;U) -&gt; i32 {</w:t>
      </w:r>
    </w:p>
    <w:p w14:paraId="360679F7" w14:textId="77777777" w:rsidR="00125134" w:rsidRPr="00125134" w:rsidRDefault="00125134" w:rsidP="000F2A09">
      <w:pPr>
        <w:pStyle w:val="BodyContinued"/>
        <w:rPr>
          <w:lang w:eastAsia="en-GB"/>
        </w:rPr>
      </w:pPr>
      <w:r w:rsidRPr="00125134">
        <w:t xml:space="preserve">we can use a </w:t>
      </w:r>
      <w:r w:rsidRPr="00F043C6">
        <w:rPr>
          <w:rStyle w:val="Literal"/>
        </w:rPr>
        <w:t>where</w:t>
      </w:r>
      <w:r w:rsidRPr="00125134">
        <w:rPr>
          <w:lang w:eastAsia="en-GB"/>
        </w:rPr>
        <w:t xml:space="preserve"> clause, like this:</w:t>
      </w:r>
    </w:p>
    <w:p w14:paraId="3181D498" w14:textId="77777777" w:rsidR="00125134" w:rsidRPr="00F043C6" w:rsidRDefault="00125134" w:rsidP="00F043C6">
      <w:pPr>
        <w:pStyle w:val="Code"/>
      </w:pPr>
      <w:r w:rsidRPr="00F043C6">
        <w:t>fn some_function&lt;T, U&gt;(t: &amp;T, u: &amp;U) -&gt; i32</w:t>
      </w:r>
    </w:p>
    <w:p w14:paraId="5A64DBE1" w14:textId="3AB2F1BA" w:rsidR="00F35B8C" w:rsidRDefault="00125134" w:rsidP="00F043C6">
      <w:pPr>
        <w:pStyle w:val="Code"/>
      </w:pPr>
      <w:r w:rsidRPr="00F043C6">
        <w:t xml:space="preserve">where </w:t>
      </w:r>
    </w:p>
    <w:p w14:paraId="5CC59938" w14:textId="29D63B4A" w:rsidR="00125134" w:rsidRPr="00F043C6" w:rsidRDefault="00F35B8C" w:rsidP="00F043C6">
      <w:pPr>
        <w:pStyle w:val="Code"/>
      </w:pPr>
      <w:r>
        <w:t xml:space="preserve">    </w:t>
      </w:r>
      <w:r w:rsidR="00125134" w:rsidRPr="00F043C6">
        <w:t>T: Display + Clone,</w:t>
      </w:r>
    </w:p>
    <w:p w14:paraId="2393D68E" w14:textId="7DF04282" w:rsidR="00125134" w:rsidRPr="00F043C6" w:rsidRDefault="00125134" w:rsidP="00F043C6">
      <w:pPr>
        <w:pStyle w:val="Code"/>
      </w:pPr>
      <w:r w:rsidRPr="00F043C6">
        <w:t xml:space="preserve">    U: Clone + Debug</w:t>
      </w:r>
      <w:r w:rsidR="00B657A5">
        <w:t>,</w:t>
      </w:r>
    </w:p>
    <w:p w14:paraId="799ADDEC" w14:textId="77777777" w:rsidR="00125134" w:rsidRPr="00F043C6" w:rsidRDefault="00125134" w:rsidP="00F043C6">
      <w:pPr>
        <w:pStyle w:val="Code"/>
      </w:pPr>
      <w:r w:rsidRPr="00F043C6">
        <w:t>{</w:t>
      </w:r>
    </w:p>
    <w:p w14:paraId="4540ACDB" w14:textId="2D5ACB1B" w:rsidR="00125134" w:rsidRPr="00125134" w:rsidRDefault="00125134" w:rsidP="00F043C6">
      <w:pPr>
        <w:pStyle w:val="Body"/>
        <w:rPr>
          <w:lang w:eastAsia="en-GB"/>
        </w:rPr>
      </w:pPr>
      <w:r w:rsidRPr="00125134">
        <w:rPr>
          <w:lang w:eastAsia="en-GB"/>
        </w:rPr>
        <w:t>This function’s signature is less cluttered: the function name, parameter list,</w:t>
      </w:r>
      <w:r>
        <w:rPr>
          <w:lang w:eastAsia="en-GB"/>
        </w:rPr>
        <w:t xml:space="preserve"> </w:t>
      </w:r>
      <w:r w:rsidRPr="00125134">
        <w:rPr>
          <w:lang w:eastAsia="en-GB"/>
        </w:rPr>
        <w:t>and return type are close together, similar to a function without lots of trait</w:t>
      </w:r>
      <w:r>
        <w:rPr>
          <w:lang w:eastAsia="en-GB"/>
        </w:rPr>
        <w:t xml:space="preserve"> </w:t>
      </w:r>
      <w:r w:rsidRPr="00125134">
        <w:rPr>
          <w:lang w:eastAsia="en-GB"/>
        </w:rPr>
        <w:t>bounds.</w:t>
      </w:r>
      <w:r w:rsidR="000126DB">
        <w:rPr>
          <w:lang w:eastAsia="en-GB"/>
        </w:rPr>
        <w:fldChar w:fldCharType="begin"/>
      </w:r>
      <w:r w:rsidR="000126DB">
        <w:instrText xml:space="preserve"> XE "where clause</w:instrText>
      </w:r>
      <w:r w:rsidR="000126DB" w:rsidRPr="00B06597">
        <w:instrText xml:space="preserve"> </w:instrText>
      </w:r>
      <w:r w:rsidR="000126DB">
        <w:instrText>end</w:instrText>
      </w:r>
      <w:r w:rsidR="000126DB" w:rsidRPr="00B06597">
        <w:instrText>Range</w:instrText>
      </w:r>
      <w:r w:rsidR="000126DB">
        <w:instrText xml:space="preserve">" </w:instrText>
      </w:r>
      <w:r w:rsidR="000126DB">
        <w:rPr>
          <w:lang w:eastAsia="en-GB"/>
        </w:rPr>
        <w:fldChar w:fldCharType="end"/>
      </w:r>
    </w:p>
    <w:bookmarkStart w:id="73" w:name="returning-types-that-implement-traits"/>
    <w:bookmarkStart w:id="74" w:name="_Toc106373949"/>
    <w:bookmarkEnd w:id="73"/>
    <w:p w14:paraId="5D342CCA" w14:textId="0534828C" w:rsidR="00125134" w:rsidRPr="00125134" w:rsidRDefault="002C0E69" w:rsidP="00F043C6">
      <w:pPr>
        <w:pStyle w:val="HeadB"/>
        <w:rPr>
          <w:lang w:eastAsia="en-GB"/>
        </w:rPr>
      </w:pPr>
      <w:r>
        <w:rPr>
          <w:lang w:eastAsia="en-GB"/>
        </w:rPr>
        <w:fldChar w:fldCharType="begin"/>
      </w:r>
      <w:r>
        <w:instrText xml:space="preserve"> XE "impl Trait syntax</w:instrText>
      </w:r>
      <w:r w:rsidRPr="00B06597">
        <w:instrText xml:space="preserve"> startRange</w:instrText>
      </w:r>
      <w:r>
        <w:instrText xml:space="preserve">" </w:instrText>
      </w:r>
      <w:r>
        <w:rPr>
          <w:lang w:eastAsia="en-GB"/>
        </w:rPr>
        <w:fldChar w:fldCharType="end"/>
      </w:r>
      <w:r w:rsidR="00125134" w:rsidRPr="00125134">
        <w:rPr>
          <w:lang w:eastAsia="en-GB"/>
        </w:rPr>
        <w:t xml:space="preserve">Returning Types </w:t>
      </w:r>
      <w:r w:rsidR="005F1204">
        <w:rPr>
          <w:lang w:eastAsia="en-GB"/>
        </w:rPr>
        <w:t>T</w:t>
      </w:r>
      <w:r w:rsidR="005F1204" w:rsidRPr="00125134">
        <w:rPr>
          <w:lang w:eastAsia="en-GB"/>
        </w:rPr>
        <w:t xml:space="preserve">hat </w:t>
      </w:r>
      <w:r w:rsidR="00125134" w:rsidRPr="00125134">
        <w:rPr>
          <w:lang w:eastAsia="en-GB"/>
        </w:rPr>
        <w:t>Implement Traits</w:t>
      </w:r>
      <w:bookmarkEnd w:id="74"/>
    </w:p>
    <w:p w14:paraId="35A73C6B" w14:textId="2CF8B908" w:rsidR="00125134" w:rsidRPr="00125134" w:rsidRDefault="00125134" w:rsidP="00125134">
      <w:pPr>
        <w:pStyle w:val="Body"/>
        <w:rPr>
          <w:lang w:eastAsia="en-GB"/>
        </w:rPr>
      </w:pPr>
      <w:r w:rsidRPr="00125134">
        <w:t xml:space="preserve">We can also use the </w:t>
      </w:r>
      <w:r w:rsidRPr="00F043C6">
        <w:rPr>
          <w:rStyle w:val="Literal"/>
        </w:rPr>
        <w:t>impl Trait</w:t>
      </w:r>
      <w:r w:rsidRPr="00125134">
        <w:rPr>
          <w:lang w:eastAsia="en-GB"/>
        </w:rPr>
        <w:t xml:space="preserve"> syntax in the return position to return a</w:t>
      </w:r>
      <w:r>
        <w:rPr>
          <w:lang w:eastAsia="en-GB"/>
        </w:rPr>
        <w:t xml:space="preserve"> </w:t>
      </w:r>
      <w:r w:rsidRPr="00125134">
        <w:rPr>
          <w:lang w:eastAsia="en-GB"/>
        </w:rPr>
        <w:lastRenderedPageBreak/>
        <w:t>value of some type that implements a trait, as shown here:</w:t>
      </w:r>
    </w:p>
    <w:p w14:paraId="6BC59216" w14:textId="77777777" w:rsidR="00125134" w:rsidRPr="00F043C6" w:rsidRDefault="00125134" w:rsidP="00F043C6">
      <w:pPr>
        <w:pStyle w:val="Code"/>
      </w:pPr>
      <w:r w:rsidRPr="00F043C6">
        <w:t>fn returns_summarizable() -&gt; impl Summary {</w:t>
      </w:r>
    </w:p>
    <w:p w14:paraId="15823F32" w14:textId="77777777" w:rsidR="00125134" w:rsidRPr="00F043C6" w:rsidRDefault="00125134" w:rsidP="00F043C6">
      <w:pPr>
        <w:pStyle w:val="Code"/>
      </w:pPr>
      <w:r w:rsidRPr="00F043C6">
        <w:t xml:space="preserve">    Tweet {</w:t>
      </w:r>
    </w:p>
    <w:p w14:paraId="40BF158A" w14:textId="77777777" w:rsidR="00125134" w:rsidRPr="00F043C6" w:rsidRDefault="00125134" w:rsidP="00F043C6">
      <w:pPr>
        <w:pStyle w:val="Code"/>
      </w:pPr>
      <w:r w:rsidRPr="00F043C6">
        <w:t xml:space="preserve">        username: String::from("horse_ebooks"),</w:t>
      </w:r>
    </w:p>
    <w:p w14:paraId="7DAA27B2" w14:textId="77777777" w:rsidR="00125134" w:rsidRPr="00F043C6" w:rsidRDefault="00125134" w:rsidP="00F043C6">
      <w:pPr>
        <w:pStyle w:val="Code"/>
      </w:pPr>
      <w:r w:rsidRPr="00F043C6">
        <w:t xml:space="preserve">        content: String::from(</w:t>
      </w:r>
    </w:p>
    <w:p w14:paraId="03C1CC55" w14:textId="77777777" w:rsidR="00125134" w:rsidRPr="00F043C6" w:rsidRDefault="00125134" w:rsidP="00F043C6">
      <w:pPr>
        <w:pStyle w:val="Code"/>
      </w:pPr>
      <w:r w:rsidRPr="00F043C6">
        <w:t xml:space="preserve">            "of course, as you probably already know, people",</w:t>
      </w:r>
    </w:p>
    <w:p w14:paraId="3CC88550" w14:textId="77777777" w:rsidR="00125134" w:rsidRPr="00F043C6" w:rsidRDefault="00125134" w:rsidP="00F043C6">
      <w:pPr>
        <w:pStyle w:val="Code"/>
      </w:pPr>
      <w:r w:rsidRPr="00F043C6">
        <w:t xml:space="preserve">        ),</w:t>
      </w:r>
    </w:p>
    <w:p w14:paraId="73AF1CE2" w14:textId="77777777" w:rsidR="00125134" w:rsidRPr="00F043C6" w:rsidRDefault="00125134" w:rsidP="00F043C6">
      <w:pPr>
        <w:pStyle w:val="Code"/>
      </w:pPr>
      <w:r w:rsidRPr="00F043C6">
        <w:t xml:space="preserve">        reply: false,</w:t>
      </w:r>
    </w:p>
    <w:p w14:paraId="1FF40D9A" w14:textId="77777777" w:rsidR="00125134" w:rsidRPr="00F043C6" w:rsidRDefault="00125134" w:rsidP="00F043C6">
      <w:pPr>
        <w:pStyle w:val="Code"/>
      </w:pPr>
      <w:r w:rsidRPr="00F043C6">
        <w:t xml:space="preserve">        retweet: false,</w:t>
      </w:r>
    </w:p>
    <w:p w14:paraId="70BA9E64" w14:textId="77777777" w:rsidR="00125134" w:rsidRPr="00F043C6" w:rsidRDefault="00125134" w:rsidP="00F043C6">
      <w:pPr>
        <w:pStyle w:val="Code"/>
      </w:pPr>
      <w:r w:rsidRPr="00F043C6">
        <w:t xml:space="preserve">    }</w:t>
      </w:r>
    </w:p>
    <w:p w14:paraId="425B4D2D" w14:textId="77777777" w:rsidR="00125134" w:rsidRPr="00F043C6" w:rsidRDefault="00125134" w:rsidP="00F043C6">
      <w:pPr>
        <w:pStyle w:val="Code"/>
      </w:pPr>
      <w:r w:rsidRPr="00F043C6">
        <w:t>}</w:t>
      </w:r>
    </w:p>
    <w:p w14:paraId="43AC9216" w14:textId="119618CA" w:rsidR="00125134" w:rsidRPr="00125134" w:rsidRDefault="00125134" w:rsidP="00125134">
      <w:pPr>
        <w:pStyle w:val="Body"/>
        <w:rPr>
          <w:lang w:eastAsia="en-GB"/>
        </w:rPr>
      </w:pPr>
      <w:r w:rsidRPr="00125134">
        <w:t xml:space="preserve">By using </w:t>
      </w:r>
      <w:r w:rsidRPr="00F043C6">
        <w:rPr>
          <w:rStyle w:val="Literal"/>
        </w:rPr>
        <w:t>impl Summary</w:t>
      </w:r>
      <w:r w:rsidRPr="00125134">
        <w:t xml:space="preserve"> for the return type, we specify that the </w:t>
      </w:r>
      <w:r w:rsidRPr="00F043C6">
        <w:rPr>
          <w:rStyle w:val="Literal"/>
        </w:rPr>
        <w:t>returns_summarizable</w:t>
      </w:r>
      <w:r w:rsidRPr="00125134">
        <w:t xml:space="preserve"> function returns some type that implements the </w:t>
      </w:r>
      <w:r w:rsidRPr="00F043C6">
        <w:rPr>
          <w:rStyle w:val="Literal"/>
        </w:rPr>
        <w:t>Summary</w:t>
      </w:r>
      <w:r w:rsidRPr="00125134">
        <w:t xml:space="preserve"> trait without naming the concrete type. In this case, </w:t>
      </w:r>
      <w:r w:rsidRPr="00F043C6">
        <w:rPr>
          <w:rStyle w:val="Literal"/>
        </w:rPr>
        <w:t>returns_summarizable</w:t>
      </w:r>
      <w:r w:rsidRPr="00125134">
        <w:t xml:space="preserve"> returns a </w:t>
      </w:r>
      <w:r w:rsidRPr="00F043C6">
        <w:rPr>
          <w:rStyle w:val="Literal"/>
        </w:rPr>
        <w:t>Tweet</w:t>
      </w:r>
      <w:r w:rsidRPr="00125134">
        <w:rPr>
          <w:lang w:eastAsia="en-GB"/>
        </w:rPr>
        <w:t>, but the code calling this function doesn’t need to know that.</w:t>
      </w:r>
    </w:p>
    <w:p w14:paraId="4E6D2E8F" w14:textId="15D60C13" w:rsidR="00125134" w:rsidRPr="00125134" w:rsidRDefault="00125134" w:rsidP="00125134">
      <w:pPr>
        <w:pStyle w:val="Body"/>
        <w:rPr>
          <w:lang w:eastAsia="en-GB"/>
        </w:rPr>
      </w:pPr>
      <w:r w:rsidRPr="00125134">
        <w:rPr>
          <w:lang w:eastAsia="en-GB"/>
        </w:rPr>
        <w:t>The ability to specify a return type only by the trait it implements is</w:t>
      </w:r>
      <w:r>
        <w:rPr>
          <w:lang w:eastAsia="en-GB"/>
        </w:rPr>
        <w:t xml:space="preserve"> </w:t>
      </w:r>
      <w:r w:rsidRPr="00125134">
        <w:rPr>
          <w:lang w:eastAsia="en-GB"/>
        </w:rPr>
        <w:t>especially useful in the context of closures and iterators, which we cover in</w:t>
      </w:r>
      <w:r>
        <w:rPr>
          <w:lang w:eastAsia="en-GB"/>
        </w:rPr>
        <w:t xml:space="preserve"> </w:t>
      </w:r>
      <w:r w:rsidRPr="00B92C70">
        <w:rPr>
          <w:rStyle w:val="Xref"/>
        </w:rPr>
        <w:t>Chapter 13</w:t>
      </w:r>
      <w:r w:rsidRPr="00125134">
        <w:rPr>
          <w:lang w:eastAsia="en-GB"/>
        </w:rPr>
        <w:t>. Closures and iterators create types that only the compiler knows or</w:t>
      </w:r>
      <w:r>
        <w:rPr>
          <w:lang w:eastAsia="en-GB"/>
        </w:rPr>
        <w:t xml:space="preserve"> </w:t>
      </w:r>
      <w:r w:rsidRPr="00125134">
        <w:rPr>
          <w:lang w:eastAsia="en-GB"/>
        </w:rPr>
        <w:t xml:space="preserve">types that are very long to specify. The </w:t>
      </w:r>
      <w:r w:rsidRPr="00F043C6">
        <w:rPr>
          <w:rStyle w:val="Literal"/>
        </w:rPr>
        <w:t>impl Trait</w:t>
      </w:r>
      <w:r w:rsidRPr="00125134">
        <w:t xml:space="preserve"> syntax lets you concisely specify that a function returns some type that implements the </w:t>
      </w:r>
      <w:r w:rsidRPr="00F043C6">
        <w:rPr>
          <w:rStyle w:val="Literal"/>
        </w:rPr>
        <w:t>Iterator</w:t>
      </w:r>
      <w:r w:rsidRPr="00125134">
        <w:rPr>
          <w:lang w:eastAsia="en-GB"/>
        </w:rPr>
        <w:t xml:space="preserve"> trait</w:t>
      </w:r>
      <w:r>
        <w:rPr>
          <w:lang w:eastAsia="en-GB"/>
        </w:rPr>
        <w:t xml:space="preserve"> </w:t>
      </w:r>
      <w:r w:rsidRPr="00125134">
        <w:rPr>
          <w:lang w:eastAsia="en-GB"/>
        </w:rPr>
        <w:t>without needing to write out a very long type.</w:t>
      </w:r>
    </w:p>
    <w:p w14:paraId="4D9FF240" w14:textId="5D161743" w:rsidR="00125134" w:rsidRPr="00125134" w:rsidRDefault="00125134" w:rsidP="00125134">
      <w:pPr>
        <w:pStyle w:val="Body"/>
        <w:rPr>
          <w:lang w:eastAsia="en-GB"/>
        </w:rPr>
      </w:pPr>
      <w:r w:rsidRPr="00125134">
        <w:rPr>
          <w:lang w:eastAsia="en-GB"/>
        </w:rPr>
        <w:t xml:space="preserve">However, you can only use </w:t>
      </w:r>
      <w:r w:rsidRPr="00F043C6">
        <w:rPr>
          <w:rStyle w:val="Literal"/>
        </w:rPr>
        <w:t>impl Trait</w:t>
      </w:r>
      <w:r w:rsidRPr="00125134">
        <w:t xml:space="preserve"> if you’re returning a single type. For example, this code that returns either a </w:t>
      </w:r>
      <w:r w:rsidRPr="00F043C6">
        <w:rPr>
          <w:rStyle w:val="Literal"/>
        </w:rPr>
        <w:t>NewsArticle</w:t>
      </w:r>
      <w:r w:rsidRPr="00125134">
        <w:t xml:space="preserve"> or a </w:t>
      </w:r>
      <w:r w:rsidRPr="00F043C6">
        <w:rPr>
          <w:rStyle w:val="Literal"/>
        </w:rPr>
        <w:t>Tweet</w:t>
      </w:r>
      <w:r w:rsidRPr="00125134">
        <w:t xml:space="preserve"> with the return type specified as </w:t>
      </w:r>
      <w:r w:rsidRPr="00F043C6">
        <w:rPr>
          <w:rStyle w:val="Literal"/>
        </w:rPr>
        <w:t>impl Summary</w:t>
      </w:r>
      <w:r w:rsidRPr="00125134">
        <w:rPr>
          <w:lang w:eastAsia="en-GB"/>
        </w:rPr>
        <w:t xml:space="preserve"> wouldn’t work:</w:t>
      </w:r>
    </w:p>
    <w:p w14:paraId="0C1D53F9" w14:textId="77777777" w:rsidR="00125134" w:rsidRPr="00F043C6" w:rsidRDefault="00125134" w:rsidP="000F2A09">
      <w:pPr>
        <w:pStyle w:val="CodeWide"/>
      </w:pPr>
      <w:r w:rsidRPr="00F043C6">
        <w:t>fn returns_summarizable(switch: bool) -&gt; impl Summary {</w:t>
      </w:r>
    </w:p>
    <w:p w14:paraId="5C2B3F50" w14:textId="77777777" w:rsidR="00125134" w:rsidRPr="00F043C6" w:rsidRDefault="00125134" w:rsidP="000F2A09">
      <w:pPr>
        <w:pStyle w:val="CodeWide"/>
      </w:pPr>
      <w:r w:rsidRPr="00F043C6">
        <w:t xml:space="preserve">    if switch {</w:t>
      </w:r>
    </w:p>
    <w:p w14:paraId="0228C153" w14:textId="77777777" w:rsidR="00125134" w:rsidRPr="00F043C6" w:rsidRDefault="00125134" w:rsidP="000F2A09">
      <w:pPr>
        <w:pStyle w:val="CodeWide"/>
      </w:pPr>
      <w:r w:rsidRPr="00F043C6">
        <w:t xml:space="preserve">        NewsArticle {</w:t>
      </w:r>
    </w:p>
    <w:p w14:paraId="708D37C9" w14:textId="77777777" w:rsidR="00125134" w:rsidRPr="00F043C6" w:rsidRDefault="00125134" w:rsidP="000F2A09">
      <w:pPr>
        <w:pStyle w:val="CodeWide"/>
      </w:pPr>
      <w:r w:rsidRPr="00F043C6">
        <w:t xml:space="preserve">            headline: String::from(</w:t>
      </w:r>
    </w:p>
    <w:p w14:paraId="74A2016C" w14:textId="77777777" w:rsidR="00125134" w:rsidRPr="00F043C6" w:rsidRDefault="00125134" w:rsidP="000F2A09">
      <w:pPr>
        <w:pStyle w:val="CodeWide"/>
      </w:pPr>
      <w:r w:rsidRPr="00F043C6">
        <w:t xml:space="preserve">                "Penguins win the Stanley Cup Championship!",</w:t>
      </w:r>
    </w:p>
    <w:p w14:paraId="061D7044" w14:textId="77777777" w:rsidR="00125134" w:rsidRPr="00F043C6" w:rsidRDefault="00125134" w:rsidP="000F2A09">
      <w:pPr>
        <w:pStyle w:val="CodeWide"/>
      </w:pPr>
      <w:r w:rsidRPr="00F043C6">
        <w:t xml:space="preserve">            ),</w:t>
      </w:r>
    </w:p>
    <w:p w14:paraId="3268A710" w14:textId="77777777" w:rsidR="00125134" w:rsidRPr="00F043C6" w:rsidRDefault="00125134" w:rsidP="000F2A09">
      <w:pPr>
        <w:pStyle w:val="CodeWide"/>
      </w:pPr>
      <w:r w:rsidRPr="00F043C6">
        <w:t xml:space="preserve">            location: String::from("Pittsburgh, PA, USA"),</w:t>
      </w:r>
    </w:p>
    <w:p w14:paraId="73DDD9CA" w14:textId="77777777" w:rsidR="00125134" w:rsidRPr="00F043C6" w:rsidRDefault="00125134" w:rsidP="000F2A09">
      <w:pPr>
        <w:pStyle w:val="CodeWide"/>
      </w:pPr>
      <w:r w:rsidRPr="00F043C6">
        <w:t xml:space="preserve">            author: String::from("Iceburgh"),</w:t>
      </w:r>
    </w:p>
    <w:p w14:paraId="20F91771" w14:textId="77777777" w:rsidR="00125134" w:rsidRPr="00F043C6" w:rsidRDefault="00125134" w:rsidP="000F2A09">
      <w:pPr>
        <w:pStyle w:val="CodeWide"/>
      </w:pPr>
      <w:r w:rsidRPr="00F043C6">
        <w:t xml:space="preserve">            content: String::from(</w:t>
      </w:r>
    </w:p>
    <w:p w14:paraId="0F0503AD" w14:textId="77777777" w:rsidR="00125134" w:rsidRPr="00F043C6" w:rsidRDefault="00125134" w:rsidP="000F2A09">
      <w:pPr>
        <w:pStyle w:val="CodeWide"/>
      </w:pPr>
      <w:r w:rsidRPr="00F043C6">
        <w:t xml:space="preserve">                "The Pittsburgh Penguins once again are the best \</w:t>
      </w:r>
    </w:p>
    <w:p w14:paraId="4E6AAB1C" w14:textId="77777777" w:rsidR="00125134" w:rsidRPr="00F043C6" w:rsidRDefault="00125134" w:rsidP="000F2A09">
      <w:pPr>
        <w:pStyle w:val="CodeWide"/>
      </w:pPr>
      <w:r w:rsidRPr="00F043C6">
        <w:t xml:space="preserve">                 hockey team in the NHL.",</w:t>
      </w:r>
    </w:p>
    <w:p w14:paraId="6D3331E7" w14:textId="77777777" w:rsidR="00125134" w:rsidRPr="00F043C6" w:rsidRDefault="00125134" w:rsidP="000F2A09">
      <w:pPr>
        <w:pStyle w:val="CodeWide"/>
      </w:pPr>
      <w:r w:rsidRPr="00F043C6">
        <w:t xml:space="preserve">            ),</w:t>
      </w:r>
    </w:p>
    <w:p w14:paraId="600E57DD" w14:textId="77777777" w:rsidR="00125134" w:rsidRPr="00F043C6" w:rsidRDefault="00125134" w:rsidP="000F2A09">
      <w:pPr>
        <w:pStyle w:val="CodeWide"/>
      </w:pPr>
      <w:r w:rsidRPr="00F043C6">
        <w:t xml:space="preserve">        }</w:t>
      </w:r>
    </w:p>
    <w:p w14:paraId="214D9753" w14:textId="77777777" w:rsidR="00125134" w:rsidRPr="00F043C6" w:rsidRDefault="00125134" w:rsidP="000F2A09">
      <w:pPr>
        <w:pStyle w:val="CodeWide"/>
      </w:pPr>
      <w:r w:rsidRPr="00F043C6">
        <w:t xml:space="preserve">    } else {</w:t>
      </w:r>
    </w:p>
    <w:p w14:paraId="38B2FD0E" w14:textId="77777777" w:rsidR="00125134" w:rsidRPr="00F043C6" w:rsidRDefault="00125134" w:rsidP="000F2A09">
      <w:pPr>
        <w:pStyle w:val="CodeWide"/>
      </w:pPr>
      <w:r w:rsidRPr="00F043C6">
        <w:t xml:space="preserve">        Tweet {</w:t>
      </w:r>
    </w:p>
    <w:p w14:paraId="45A2DAE0" w14:textId="77777777" w:rsidR="00125134" w:rsidRPr="00F043C6" w:rsidRDefault="00125134" w:rsidP="000F2A09">
      <w:pPr>
        <w:pStyle w:val="CodeWide"/>
      </w:pPr>
      <w:r w:rsidRPr="00F043C6">
        <w:t xml:space="preserve">            username: String::from("horse_ebooks"),</w:t>
      </w:r>
    </w:p>
    <w:p w14:paraId="13B3A695" w14:textId="77777777" w:rsidR="00125134" w:rsidRPr="00F043C6" w:rsidRDefault="00125134" w:rsidP="000F2A09">
      <w:pPr>
        <w:pStyle w:val="CodeWide"/>
      </w:pPr>
      <w:r w:rsidRPr="00F043C6">
        <w:t xml:space="preserve">            content: String::from(</w:t>
      </w:r>
    </w:p>
    <w:p w14:paraId="6E0A687C" w14:textId="77777777" w:rsidR="00125134" w:rsidRPr="00F043C6" w:rsidRDefault="00125134" w:rsidP="000F2A09">
      <w:pPr>
        <w:pStyle w:val="CodeWide"/>
      </w:pPr>
      <w:r w:rsidRPr="00F043C6">
        <w:t xml:space="preserve">                "of course, as you probably already know, people",</w:t>
      </w:r>
    </w:p>
    <w:p w14:paraId="20574C65" w14:textId="77777777" w:rsidR="00125134" w:rsidRPr="00F043C6" w:rsidRDefault="00125134" w:rsidP="000F2A09">
      <w:pPr>
        <w:pStyle w:val="CodeWide"/>
      </w:pPr>
      <w:r w:rsidRPr="00F043C6">
        <w:t xml:space="preserve">            ),</w:t>
      </w:r>
    </w:p>
    <w:p w14:paraId="501A6F2B" w14:textId="77777777" w:rsidR="00125134" w:rsidRPr="00F043C6" w:rsidRDefault="00125134" w:rsidP="000F2A09">
      <w:pPr>
        <w:pStyle w:val="CodeWide"/>
      </w:pPr>
      <w:r w:rsidRPr="00F043C6">
        <w:t xml:space="preserve">            reply: false,</w:t>
      </w:r>
    </w:p>
    <w:p w14:paraId="2127B278" w14:textId="77777777" w:rsidR="00125134" w:rsidRPr="00F043C6" w:rsidRDefault="00125134" w:rsidP="000F2A09">
      <w:pPr>
        <w:pStyle w:val="CodeWide"/>
      </w:pPr>
      <w:r w:rsidRPr="00F043C6">
        <w:t xml:space="preserve">            retweet: false,</w:t>
      </w:r>
    </w:p>
    <w:p w14:paraId="0AF66403" w14:textId="77777777" w:rsidR="00125134" w:rsidRPr="00F043C6" w:rsidRDefault="00125134" w:rsidP="000F2A09">
      <w:pPr>
        <w:pStyle w:val="CodeWide"/>
      </w:pPr>
      <w:r w:rsidRPr="00F043C6">
        <w:t xml:space="preserve">        }</w:t>
      </w:r>
    </w:p>
    <w:p w14:paraId="29678655" w14:textId="77777777" w:rsidR="00125134" w:rsidRPr="00F043C6" w:rsidRDefault="00125134" w:rsidP="000F2A09">
      <w:pPr>
        <w:pStyle w:val="CodeWide"/>
      </w:pPr>
      <w:r w:rsidRPr="00F043C6">
        <w:t xml:space="preserve">    }</w:t>
      </w:r>
    </w:p>
    <w:p w14:paraId="03992A0C" w14:textId="77777777" w:rsidR="00125134" w:rsidRPr="00F043C6" w:rsidRDefault="00125134" w:rsidP="000F2A09">
      <w:pPr>
        <w:pStyle w:val="CodeWide"/>
      </w:pPr>
      <w:r w:rsidRPr="00F043C6">
        <w:t>}</w:t>
      </w:r>
    </w:p>
    <w:p w14:paraId="25EEC68F" w14:textId="5A019ECF" w:rsidR="00125134" w:rsidRPr="00125134" w:rsidRDefault="00125134" w:rsidP="00125134">
      <w:pPr>
        <w:pStyle w:val="Body"/>
        <w:rPr>
          <w:lang w:eastAsia="en-GB"/>
        </w:rPr>
      </w:pPr>
      <w:r w:rsidRPr="00125134">
        <w:lastRenderedPageBreak/>
        <w:t xml:space="preserve">Returning either a </w:t>
      </w:r>
      <w:r w:rsidRPr="00F043C6">
        <w:rPr>
          <w:rStyle w:val="Literal"/>
        </w:rPr>
        <w:t>NewsArticle</w:t>
      </w:r>
      <w:r w:rsidRPr="00125134">
        <w:t xml:space="preserve"> or a </w:t>
      </w:r>
      <w:r w:rsidRPr="00F043C6">
        <w:rPr>
          <w:rStyle w:val="Literal"/>
        </w:rPr>
        <w:t>Tweet</w:t>
      </w:r>
      <w:r w:rsidRPr="00125134">
        <w:t xml:space="preserve"> isn’t allowed due to restrictions around how the </w:t>
      </w:r>
      <w:r w:rsidRPr="00F043C6">
        <w:rPr>
          <w:rStyle w:val="Literal"/>
        </w:rPr>
        <w:t>impl Trait</w:t>
      </w:r>
      <w:r w:rsidRPr="00125134">
        <w:rPr>
          <w:lang w:eastAsia="en-GB"/>
        </w:rPr>
        <w:t xml:space="preserve"> syntax is implemented in the compiler. We’ll cover</w:t>
      </w:r>
      <w:r>
        <w:rPr>
          <w:lang w:eastAsia="en-GB"/>
        </w:rPr>
        <w:t xml:space="preserve"> </w:t>
      </w:r>
      <w:r w:rsidRPr="00125134">
        <w:rPr>
          <w:lang w:eastAsia="en-GB"/>
        </w:rPr>
        <w:t xml:space="preserve">how to write a function with this behavior in </w:t>
      </w:r>
      <w:r w:rsidRPr="000F2A09">
        <w:rPr>
          <w:rStyle w:val="Xref"/>
        </w:rPr>
        <w:t>“Using Trait Objects That Allow for Values of Different Types”</w:t>
      </w:r>
      <w:r w:rsidRPr="00125134">
        <w:rPr>
          <w:lang w:eastAsia="en-GB"/>
        </w:rPr>
        <w:t xml:space="preserve"> </w:t>
      </w:r>
      <w:r w:rsidR="003F62BD">
        <w:rPr>
          <w:lang w:eastAsia="en-GB"/>
        </w:rPr>
        <w:t>on</w:t>
      </w:r>
      <w:r w:rsidRPr="00125134">
        <w:rPr>
          <w:lang w:eastAsia="en-GB"/>
        </w:rPr>
        <w:t xml:space="preserve"> </w:t>
      </w:r>
      <w:r w:rsidR="003F62BD">
        <w:rPr>
          <w:rStyle w:val="Xref"/>
        </w:rPr>
        <w:t>page XX</w:t>
      </w:r>
      <w:r w:rsidRPr="00125134">
        <w:rPr>
          <w:lang w:eastAsia="en-GB"/>
        </w:rPr>
        <w:t>.</w:t>
      </w:r>
      <w:r w:rsidR="002C0E69">
        <w:rPr>
          <w:lang w:eastAsia="en-GB"/>
        </w:rPr>
        <w:fldChar w:fldCharType="begin"/>
      </w:r>
      <w:r w:rsidR="002C0E69">
        <w:instrText xml:space="preserve"> XE "impl Trait syntax</w:instrText>
      </w:r>
      <w:r w:rsidR="002C0E69" w:rsidRPr="00B06597">
        <w:instrText xml:space="preserve"> </w:instrText>
      </w:r>
      <w:r w:rsidR="002C0E69">
        <w:instrText>end</w:instrText>
      </w:r>
      <w:r w:rsidR="002C0E69" w:rsidRPr="00B06597">
        <w:instrText>Range</w:instrText>
      </w:r>
      <w:r w:rsidR="002C0E69">
        <w:instrText xml:space="preserve">" </w:instrText>
      </w:r>
      <w:r w:rsidR="002C0E69">
        <w:rPr>
          <w:lang w:eastAsia="en-GB"/>
        </w:rPr>
        <w:fldChar w:fldCharType="end"/>
      </w:r>
    </w:p>
    <w:bookmarkStart w:id="75" w:name="using-trait-bounds-to-conditionally-impl"/>
    <w:bookmarkStart w:id="76" w:name="_Toc106373950"/>
    <w:bookmarkEnd w:id="75"/>
    <w:p w14:paraId="54441844" w14:textId="6C501F09" w:rsidR="00125134" w:rsidRPr="00125134" w:rsidRDefault="00557BA4" w:rsidP="00F043C6">
      <w:pPr>
        <w:pStyle w:val="HeadB"/>
        <w:rPr>
          <w:lang w:eastAsia="en-GB"/>
        </w:rPr>
      </w:pPr>
      <w:r>
        <w:rPr>
          <w:lang w:eastAsia="en-GB"/>
        </w:rPr>
        <w:fldChar w:fldCharType="begin"/>
      </w:r>
      <w:r>
        <w:instrText xml:space="preserve"> XE "trait bounds:conditionally implementing methods with</w:instrText>
      </w:r>
      <w:r w:rsidRPr="00B06597">
        <w:instrText xml:space="preserve"> startRange</w:instrText>
      </w:r>
      <w:r>
        <w:instrText xml:space="preserve">" </w:instrText>
      </w:r>
      <w:r>
        <w:rPr>
          <w:lang w:eastAsia="en-GB"/>
        </w:rPr>
        <w:fldChar w:fldCharType="end"/>
      </w:r>
      <w:r w:rsidR="00125134" w:rsidRPr="00125134">
        <w:rPr>
          <w:lang w:eastAsia="en-GB"/>
        </w:rPr>
        <w:t>Using Trait Bounds to Conditionally Implement Methods</w:t>
      </w:r>
      <w:bookmarkEnd w:id="76"/>
    </w:p>
    <w:p w14:paraId="5363CB02" w14:textId="5154A98B" w:rsidR="00125134" w:rsidRPr="00125134" w:rsidRDefault="00125134" w:rsidP="00125134">
      <w:pPr>
        <w:pStyle w:val="Body"/>
        <w:rPr>
          <w:lang w:eastAsia="en-GB"/>
        </w:rPr>
      </w:pPr>
      <w:r w:rsidRPr="00125134">
        <w:t xml:space="preserve">By using a trait bound with an </w:t>
      </w:r>
      <w:r w:rsidRPr="00F043C6">
        <w:rPr>
          <w:rStyle w:val="Literal"/>
        </w:rPr>
        <w:t>impl</w:t>
      </w:r>
      <w:r w:rsidRPr="00125134">
        <w:t xml:space="preserve"> block that uses generic type parameters, we can implement methods conditionally for types that implement the specified traits. For example, the type </w:t>
      </w:r>
      <w:r w:rsidRPr="00F043C6">
        <w:rPr>
          <w:rStyle w:val="Literal"/>
        </w:rPr>
        <w:t>Pair&lt;T&gt;</w:t>
      </w:r>
      <w:r w:rsidRPr="00125134">
        <w:t xml:space="preserve"> in Listing 10-15 always implements the </w:t>
      </w:r>
      <w:r w:rsidRPr="00F043C6">
        <w:rPr>
          <w:rStyle w:val="Literal"/>
        </w:rPr>
        <w:t>new</w:t>
      </w:r>
      <w:r w:rsidRPr="00125134">
        <w:t xml:space="preserve"> function to return a new instance of </w:t>
      </w:r>
      <w:r w:rsidRPr="00F043C6">
        <w:rPr>
          <w:rStyle w:val="Literal"/>
        </w:rPr>
        <w:t>Pair&lt;T&gt;</w:t>
      </w:r>
      <w:r w:rsidRPr="00125134">
        <w:t xml:space="preserve"> (recall from </w:t>
      </w:r>
      <w:r w:rsidRPr="000F2A09">
        <w:rPr>
          <w:rStyle w:val="Xref"/>
        </w:rPr>
        <w:t>“Defining Methods”</w:t>
      </w:r>
      <w:r w:rsidRPr="00125134">
        <w:t xml:space="preserve"> </w:t>
      </w:r>
      <w:r w:rsidR="003F62BD">
        <w:t>on</w:t>
      </w:r>
      <w:r w:rsidRPr="00125134">
        <w:t xml:space="preserve"> </w:t>
      </w:r>
      <w:r w:rsidR="003F62BD">
        <w:rPr>
          <w:rStyle w:val="Xref"/>
        </w:rPr>
        <w:t>page XX</w:t>
      </w:r>
      <w:r w:rsidRPr="00125134">
        <w:t xml:space="preserve"> that </w:t>
      </w:r>
      <w:r w:rsidRPr="00F043C6">
        <w:rPr>
          <w:rStyle w:val="Literal"/>
        </w:rPr>
        <w:t>Self</w:t>
      </w:r>
      <w:r w:rsidRPr="00125134">
        <w:t xml:space="preserve"> is a type alias for the type of the </w:t>
      </w:r>
      <w:r w:rsidRPr="00F043C6">
        <w:rPr>
          <w:rStyle w:val="Literal"/>
        </w:rPr>
        <w:t>impl</w:t>
      </w:r>
      <w:r w:rsidRPr="00125134">
        <w:t xml:space="preserve"> block, which in this case is </w:t>
      </w:r>
      <w:r w:rsidRPr="00F043C6">
        <w:rPr>
          <w:rStyle w:val="Literal"/>
        </w:rPr>
        <w:t>Pair&lt;T&gt;</w:t>
      </w:r>
      <w:r w:rsidRPr="00125134">
        <w:t xml:space="preserve">). But in the next </w:t>
      </w:r>
      <w:r w:rsidRPr="00F043C6">
        <w:rPr>
          <w:rStyle w:val="Literal"/>
        </w:rPr>
        <w:t>impl</w:t>
      </w:r>
      <w:r w:rsidRPr="00125134">
        <w:t xml:space="preserve"> block, </w:t>
      </w:r>
      <w:r w:rsidRPr="00F043C6">
        <w:rPr>
          <w:rStyle w:val="Literal"/>
        </w:rPr>
        <w:t>Pair&lt;T&gt;</w:t>
      </w:r>
      <w:r w:rsidRPr="00125134">
        <w:t xml:space="preserve"> only implements the </w:t>
      </w:r>
      <w:r w:rsidRPr="00F043C6">
        <w:rPr>
          <w:rStyle w:val="Literal"/>
        </w:rPr>
        <w:t>cmp_display</w:t>
      </w:r>
      <w:r w:rsidRPr="00125134">
        <w:t xml:space="preserve"> method if its inner type </w:t>
      </w:r>
      <w:r w:rsidRPr="00F043C6">
        <w:rPr>
          <w:rStyle w:val="Literal"/>
        </w:rPr>
        <w:t>T</w:t>
      </w:r>
      <w:r w:rsidRPr="00125134">
        <w:t xml:space="preserve"> implements the </w:t>
      </w:r>
      <w:r w:rsidRPr="00F043C6">
        <w:rPr>
          <w:rStyle w:val="Literal"/>
        </w:rPr>
        <w:t>PartialOrd</w:t>
      </w:r>
      <w:r w:rsidRPr="00125134">
        <w:t xml:space="preserve"> trait that enables comparison </w:t>
      </w:r>
      <w:r w:rsidRPr="007D5516">
        <w:rPr>
          <w:rStyle w:val="Italic"/>
        </w:rPr>
        <w:t>and</w:t>
      </w:r>
      <w:r w:rsidRPr="00125134">
        <w:t xml:space="preserve"> the </w:t>
      </w:r>
      <w:r w:rsidRPr="00F043C6">
        <w:rPr>
          <w:rStyle w:val="Literal"/>
        </w:rPr>
        <w:t>Display</w:t>
      </w:r>
      <w:r>
        <w:rPr>
          <w:lang w:eastAsia="en-GB"/>
        </w:rPr>
        <w:t xml:space="preserve"> </w:t>
      </w:r>
      <w:r w:rsidRPr="00125134">
        <w:rPr>
          <w:lang w:eastAsia="en-GB"/>
        </w:rPr>
        <w:t>trait that enables printing.</w:t>
      </w:r>
    </w:p>
    <w:p w14:paraId="366FF18E" w14:textId="37F91DAD" w:rsidR="00125134" w:rsidRPr="00125134" w:rsidRDefault="00125134" w:rsidP="007554D1">
      <w:pPr>
        <w:pStyle w:val="CodeLabel"/>
        <w:rPr>
          <w:lang w:eastAsia="en-GB"/>
        </w:rPr>
      </w:pPr>
      <w:r w:rsidRPr="00125134">
        <w:rPr>
          <w:lang w:eastAsia="en-GB"/>
        </w:rPr>
        <w:t>src/lib.rs</w:t>
      </w:r>
    </w:p>
    <w:p w14:paraId="7F92A8A7" w14:textId="77777777" w:rsidR="00125134" w:rsidRPr="00F043C6" w:rsidRDefault="00125134" w:rsidP="00F043C6">
      <w:pPr>
        <w:pStyle w:val="Code"/>
      </w:pPr>
      <w:r w:rsidRPr="00F043C6">
        <w:t>use std::fmt::Display;</w:t>
      </w:r>
    </w:p>
    <w:p w14:paraId="385D073A" w14:textId="77777777" w:rsidR="00125134" w:rsidRPr="00F043C6" w:rsidRDefault="00125134" w:rsidP="00F043C6">
      <w:pPr>
        <w:pStyle w:val="Code"/>
      </w:pPr>
    </w:p>
    <w:p w14:paraId="63EB1FF3" w14:textId="77777777" w:rsidR="00125134" w:rsidRPr="00F043C6" w:rsidRDefault="00125134" w:rsidP="00F043C6">
      <w:pPr>
        <w:pStyle w:val="Code"/>
      </w:pPr>
      <w:r w:rsidRPr="00F043C6">
        <w:t>struct Pair&lt;T&gt; {</w:t>
      </w:r>
    </w:p>
    <w:p w14:paraId="4E358BFC" w14:textId="77777777" w:rsidR="00125134" w:rsidRPr="00F043C6" w:rsidRDefault="00125134" w:rsidP="00F043C6">
      <w:pPr>
        <w:pStyle w:val="Code"/>
      </w:pPr>
      <w:r w:rsidRPr="00F043C6">
        <w:t xml:space="preserve">    x: T,</w:t>
      </w:r>
    </w:p>
    <w:p w14:paraId="77483329" w14:textId="77777777" w:rsidR="00125134" w:rsidRPr="00F043C6" w:rsidRDefault="00125134" w:rsidP="00F043C6">
      <w:pPr>
        <w:pStyle w:val="Code"/>
      </w:pPr>
      <w:r w:rsidRPr="00F043C6">
        <w:t xml:space="preserve">    y: T,</w:t>
      </w:r>
    </w:p>
    <w:p w14:paraId="27DFAC53" w14:textId="77777777" w:rsidR="00125134" w:rsidRPr="00F043C6" w:rsidRDefault="00125134" w:rsidP="00F043C6">
      <w:pPr>
        <w:pStyle w:val="Code"/>
      </w:pPr>
      <w:r w:rsidRPr="00F043C6">
        <w:t>}</w:t>
      </w:r>
    </w:p>
    <w:p w14:paraId="4AE2AC84" w14:textId="77777777" w:rsidR="00125134" w:rsidRPr="00F043C6" w:rsidRDefault="00125134" w:rsidP="00F043C6">
      <w:pPr>
        <w:pStyle w:val="Code"/>
      </w:pPr>
    </w:p>
    <w:p w14:paraId="75011EEA" w14:textId="77777777" w:rsidR="00125134" w:rsidRPr="00F043C6" w:rsidRDefault="00125134" w:rsidP="00F043C6">
      <w:pPr>
        <w:pStyle w:val="Code"/>
      </w:pPr>
      <w:r w:rsidRPr="00F043C6">
        <w:t>impl&lt;T&gt; Pair&lt;T&gt; {</w:t>
      </w:r>
    </w:p>
    <w:p w14:paraId="470BE47A" w14:textId="77777777" w:rsidR="00125134" w:rsidRPr="00F043C6" w:rsidRDefault="00125134" w:rsidP="00F043C6">
      <w:pPr>
        <w:pStyle w:val="Code"/>
      </w:pPr>
      <w:r w:rsidRPr="00F043C6">
        <w:t xml:space="preserve">    fn new(x: T, y: T) -&gt; Self {</w:t>
      </w:r>
    </w:p>
    <w:p w14:paraId="2E4904B2" w14:textId="77777777" w:rsidR="00125134" w:rsidRPr="00F043C6" w:rsidRDefault="00125134" w:rsidP="00F043C6">
      <w:pPr>
        <w:pStyle w:val="Code"/>
      </w:pPr>
      <w:r w:rsidRPr="00F043C6">
        <w:t xml:space="preserve">        Self { x, y }</w:t>
      </w:r>
    </w:p>
    <w:p w14:paraId="4245FB7A" w14:textId="77777777" w:rsidR="00125134" w:rsidRPr="00F043C6" w:rsidRDefault="00125134" w:rsidP="00F043C6">
      <w:pPr>
        <w:pStyle w:val="Code"/>
      </w:pPr>
      <w:r w:rsidRPr="00F043C6">
        <w:t xml:space="preserve">    }</w:t>
      </w:r>
    </w:p>
    <w:p w14:paraId="11CD56DB" w14:textId="77777777" w:rsidR="00125134" w:rsidRPr="00F043C6" w:rsidRDefault="00125134" w:rsidP="00F043C6">
      <w:pPr>
        <w:pStyle w:val="Code"/>
      </w:pPr>
      <w:r w:rsidRPr="00F043C6">
        <w:t>}</w:t>
      </w:r>
    </w:p>
    <w:p w14:paraId="0D89D9BE" w14:textId="77777777" w:rsidR="00125134" w:rsidRPr="00F043C6" w:rsidRDefault="00125134" w:rsidP="00F043C6">
      <w:pPr>
        <w:pStyle w:val="Code"/>
      </w:pPr>
    </w:p>
    <w:p w14:paraId="7C72FAC1" w14:textId="77777777" w:rsidR="00125134" w:rsidRPr="00F043C6" w:rsidRDefault="00125134" w:rsidP="00F043C6">
      <w:pPr>
        <w:pStyle w:val="Code"/>
      </w:pPr>
      <w:r w:rsidRPr="00F043C6">
        <w:t>impl&lt;T: Display + PartialOrd&gt; Pair&lt;T&gt; {</w:t>
      </w:r>
    </w:p>
    <w:p w14:paraId="620AA8CF" w14:textId="77777777" w:rsidR="00125134" w:rsidRPr="00F043C6" w:rsidRDefault="00125134" w:rsidP="00F043C6">
      <w:pPr>
        <w:pStyle w:val="Code"/>
      </w:pPr>
      <w:r w:rsidRPr="00F043C6">
        <w:t xml:space="preserve">    fn cmp_display(&amp;self) {</w:t>
      </w:r>
    </w:p>
    <w:p w14:paraId="4DFB0037" w14:textId="77777777" w:rsidR="00125134" w:rsidRPr="00F043C6" w:rsidRDefault="00125134" w:rsidP="00F043C6">
      <w:pPr>
        <w:pStyle w:val="Code"/>
      </w:pPr>
      <w:r w:rsidRPr="00F043C6">
        <w:t xml:space="preserve">        if self.x &gt;= self.y {</w:t>
      </w:r>
    </w:p>
    <w:p w14:paraId="314410DA" w14:textId="77777777" w:rsidR="00125134" w:rsidRPr="00F043C6" w:rsidRDefault="00125134" w:rsidP="00F043C6">
      <w:pPr>
        <w:pStyle w:val="Code"/>
      </w:pPr>
      <w:r w:rsidRPr="00F043C6">
        <w:t xml:space="preserve">            println!("The largest member is x = {}", self.x);</w:t>
      </w:r>
    </w:p>
    <w:p w14:paraId="1B4750FE" w14:textId="77777777" w:rsidR="00125134" w:rsidRPr="00F043C6" w:rsidRDefault="00125134" w:rsidP="00F043C6">
      <w:pPr>
        <w:pStyle w:val="Code"/>
      </w:pPr>
      <w:r w:rsidRPr="00F043C6">
        <w:t xml:space="preserve">        } else {</w:t>
      </w:r>
    </w:p>
    <w:p w14:paraId="19FAD2ED" w14:textId="77777777" w:rsidR="00125134" w:rsidRPr="00F043C6" w:rsidRDefault="00125134" w:rsidP="00F043C6">
      <w:pPr>
        <w:pStyle w:val="Code"/>
      </w:pPr>
      <w:r w:rsidRPr="00F043C6">
        <w:t xml:space="preserve">            println!("The largest member is y = {}", self.y);</w:t>
      </w:r>
    </w:p>
    <w:p w14:paraId="467A9FD8" w14:textId="77777777" w:rsidR="00125134" w:rsidRPr="00F043C6" w:rsidRDefault="00125134" w:rsidP="00F043C6">
      <w:pPr>
        <w:pStyle w:val="Code"/>
      </w:pPr>
      <w:r w:rsidRPr="00F043C6">
        <w:t xml:space="preserve">        }</w:t>
      </w:r>
    </w:p>
    <w:p w14:paraId="695301D3" w14:textId="77777777" w:rsidR="00125134" w:rsidRPr="00F043C6" w:rsidRDefault="00125134" w:rsidP="00F043C6">
      <w:pPr>
        <w:pStyle w:val="Code"/>
      </w:pPr>
      <w:r w:rsidRPr="00F043C6">
        <w:t xml:space="preserve">    }</w:t>
      </w:r>
    </w:p>
    <w:p w14:paraId="3079EC1F" w14:textId="77777777" w:rsidR="00125134" w:rsidRPr="00F043C6" w:rsidRDefault="00125134" w:rsidP="00F043C6">
      <w:pPr>
        <w:pStyle w:val="Code"/>
      </w:pPr>
      <w:r w:rsidRPr="00F043C6">
        <w:t>}</w:t>
      </w:r>
    </w:p>
    <w:p w14:paraId="50642D63" w14:textId="4420C9F7" w:rsidR="00125134" w:rsidRPr="00125134" w:rsidRDefault="00125134" w:rsidP="00FA6AD6">
      <w:pPr>
        <w:pStyle w:val="CodeListingCaption"/>
        <w:rPr>
          <w:lang w:eastAsia="en-GB"/>
        </w:rPr>
      </w:pPr>
      <w:r w:rsidRPr="00125134">
        <w:rPr>
          <w:lang w:eastAsia="en-GB"/>
        </w:rPr>
        <w:t>Conditionally implementing methods on a generic type depending</w:t>
      </w:r>
      <w:r>
        <w:rPr>
          <w:lang w:eastAsia="en-GB"/>
        </w:rPr>
        <w:t xml:space="preserve"> </w:t>
      </w:r>
      <w:r w:rsidRPr="00125134">
        <w:rPr>
          <w:lang w:eastAsia="en-GB"/>
        </w:rPr>
        <w:t>on trait bounds</w:t>
      </w:r>
    </w:p>
    <w:p w14:paraId="2E2E1DC9" w14:textId="6AF44A11" w:rsidR="00125134" w:rsidRPr="00125134" w:rsidRDefault="00956B5E" w:rsidP="00125134">
      <w:pPr>
        <w:pStyle w:val="Body"/>
        <w:rPr>
          <w:lang w:eastAsia="en-GB"/>
        </w:rPr>
      </w:pPr>
      <w:r>
        <w:rPr>
          <w:lang w:eastAsia="en-GB"/>
        </w:rPr>
        <w:fldChar w:fldCharType="begin"/>
      </w:r>
      <w:r>
        <w:instrText xml:space="preserve"> XE "blanket implementation</w:instrText>
      </w:r>
      <w:r w:rsidR="00B6707E">
        <w:instrText>s</w:instrText>
      </w:r>
      <w:r w:rsidRPr="00B06597">
        <w:instrText xml:space="preserve"> startRange</w:instrText>
      </w:r>
      <w:r>
        <w:instrText xml:space="preserve">" </w:instrText>
      </w:r>
      <w:r>
        <w:rPr>
          <w:lang w:eastAsia="en-GB"/>
        </w:rPr>
        <w:fldChar w:fldCharType="end"/>
      </w:r>
      <w:r w:rsidR="00125134" w:rsidRPr="00125134">
        <w:t xml:space="preserve">We can also conditionally implement a trait for any type that implements another trait. Implementations of a trait on any type that satisfies the trait bounds are called </w:t>
      </w:r>
      <w:r w:rsidR="00125134" w:rsidRPr="007D5516">
        <w:rPr>
          <w:rStyle w:val="Italic"/>
        </w:rPr>
        <w:t>blanket implementations</w:t>
      </w:r>
      <w:r w:rsidR="00125134" w:rsidRPr="00125134">
        <w:t xml:space="preserve"> and are </w:t>
      </w:r>
      <w:r w:rsidR="003F62BD">
        <w:t xml:space="preserve">used </w:t>
      </w:r>
      <w:r w:rsidR="00125134" w:rsidRPr="00125134">
        <w:t xml:space="preserve">extensively in the Rust standard library. </w:t>
      </w:r>
      <w:r w:rsidR="00D02BCA">
        <w:rPr>
          <w:lang w:eastAsia="en-GB"/>
        </w:rPr>
        <w:fldChar w:fldCharType="begin"/>
      </w:r>
      <w:r w:rsidR="00D02BCA">
        <w:instrText xml:space="preserve"> XE "Display trait </w:instrText>
      </w:r>
      <w:r w:rsidR="00D02BCA" w:rsidRPr="00B06597">
        <w:instrText>startRange</w:instrText>
      </w:r>
      <w:r w:rsidR="00D02BCA">
        <w:instrText xml:space="preserve">" </w:instrText>
      </w:r>
      <w:r w:rsidR="00D02BCA">
        <w:rPr>
          <w:lang w:eastAsia="en-GB"/>
        </w:rPr>
        <w:fldChar w:fldCharType="end"/>
      </w:r>
      <w:r w:rsidR="00D02BCA">
        <w:rPr>
          <w:lang w:eastAsia="en-GB"/>
        </w:rPr>
        <w:fldChar w:fldCharType="begin"/>
      </w:r>
      <w:r w:rsidR="00D02BCA">
        <w:instrText xml:space="preserve"> XE "ToString trait </w:instrText>
      </w:r>
      <w:r w:rsidR="00D02BCA" w:rsidRPr="00B06597">
        <w:instrText>startRange</w:instrText>
      </w:r>
      <w:r w:rsidR="00D02BCA">
        <w:instrText xml:space="preserve">" </w:instrText>
      </w:r>
      <w:r w:rsidR="00D02BCA">
        <w:rPr>
          <w:lang w:eastAsia="en-GB"/>
        </w:rPr>
        <w:fldChar w:fldCharType="end"/>
      </w:r>
      <w:r w:rsidR="00D02BCA">
        <w:rPr>
          <w:lang w:eastAsia="en-GB"/>
        </w:rPr>
        <w:fldChar w:fldCharType="begin"/>
      </w:r>
      <w:r w:rsidR="00D02BCA">
        <w:instrText xml:space="preserve"> XE "to_string method </w:instrText>
      </w:r>
      <w:r w:rsidR="00D02BCA" w:rsidRPr="00B06597">
        <w:instrText>startRange</w:instrText>
      </w:r>
      <w:r w:rsidR="00D02BCA">
        <w:instrText xml:space="preserve">" </w:instrText>
      </w:r>
      <w:r w:rsidR="00D02BCA">
        <w:rPr>
          <w:lang w:eastAsia="en-GB"/>
        </w:rPr>
        <w:fldChar w:fldCharType="end"/>
      </w:r>
      <w:r w:rsidR="00125134" w:rsidRPr="00125134">
        <w:t xml:space="preserve">For </w:t>
      </w:r>
      <w:r w:rsidR="00125134" w:rsidRPr="00125134">
        <w:lastRenderedPageBreak/>
        <w:t xml:space="preserve">example, the standard library implements the </w:t>
      </w:r>
      <w:r w:rsidR="00125134" w:rsidRPr="00F043C6">
        <w:rPr>
          <w:rStyle w:val="Literal"/>
        </w:rPr>
        <w:t>ToString</w:t>
      </w:r>
      <w:r w:rsidR="00125134" w:rsidRPr="00125134">
        <w:t xml:space="preserve"> trait on any type that implements the </w:t>
      </w:r>
      <w:r w:rsidR="00125134" w:rsidRPr="00F043C6">
        <w:rPr>
          <w:rStyle w:val="Literal"/>
        </w:rPr>
        <w:t>Display</w:t>
      </w:r>
      <w:r w:rsidR="00125134" w:rsidRPr="00125134">
        <w:t xml:space="preserve"> trait. The </w:t>
      </w:r>
      <w:r w:rsidR="00125134" w:rsidRPr="00F043C6">
        <w:rPr>
          <w:rStyle w:val="Literal"/>
        </w:rPr>
        <w:t>impl</w:t>
      </w:r>
      <w:r w:rsidR="00125134">
        <w:rPr>
          <w:lang w:eastAsia="en-GB"/>
        </w:rPr>
        <w:t xml:space="preserve"> </w:t>
      </w:r>
      <w:r w:rsidR="00125134" w:rsidRPr="00125134">
        <w:rPr>
          <w:lang w:eastAsia="en-GB"/>
        </w:rPr>
        <w:t>block in the standard library looks similar to this code:</w:t>
      </w:r>
    </w:p>
    <w:p w14:paraId="3A39744C" w14:textId="77777777" w:rsidR="00125134" w:rsidRPr="00F043C6" w:rsidRDefault="00125134" w:rsidP="00F043C6">
      <w:pPr>
        <w:pStyle w:val="Code"/>
      </w:pPr>
      <w:r w:rsidRPr="00F043C6">
        <w:t>impl&lt;T: Display&gt; ToString for T {</w:t>
      </w:r>
    </w:p>
    <w:p w14:paraId="492F5E00" w14:textId="38CA4E4F" w:rsidR="00125134" w:rsidRPr="00F043C6" w:rsidRDefault="00125134" w:rsidP="00F043C6">
      <w:pPr>
        <w:pStyle w:val="Code"/>
      </w:pPr>
      <w:r w:rsidRPr="00F043C6">
        <w:t xml:space="preserve">    </w:t>
      </w:r>
      <w:r w:rsidR="007D5516" w:rsidRPr="007D5516">
        <w:rPr>
          <w:rStyle w:val="LiteralItalic"/>
        </w:rPr>
        <w:t>--snip--</w:t>
      </w:r>
    </w:p>
    <w:p w14:paraId="39361066" w14:textId="77777777" w:rsidR="00125134" w:rsidRPr="00F043C6" w:rsidRDefault="00125134" w:rsidP="00F043C6">
      <w:pPr>
        <w:pStyle w:val="Code"/>
      </w:pPr>
      <w:r w:rsidRPr="00F043C6">
        <w:t>}</w:t>
      </w:r>
    </w:p>
    <w:p w14:paraId="6A1FF032" w14:textId="48967135" w:rsidR="00125134" w:rsidRPr="00125134" w:rsidRDefault="00125134" w:rsidP="00125134">
      <w:pPr>
        <w:pStyle w:val="Body"/>
        <w:rPr>
          <w:lang w:eastAsia="en-GB"/>
        </w:rPr>
      </w:pPr>
      <w:r w:rsidRPr="00125134">
        <w:t xml:space="preserve">Because the standard library has this blanket implementation, we can call the </w:t>
      </w:r>
      <w:r w:rsidRPr="00F043C6">
        <w:rPr>
          <w:rStyle w:val="Literal"/>
        </w:rPr>
        <w:t>to_string</w:t>
      </w:r>
      <w:r w:rsidRPr="00125134">
        <w:t xml:space="preserve"> method defined by the </w:t>
      </w:r>
      <w:r w:rsidRPr="00F043C6">
        <w:rPr>
          <w:rStyle w:val="Literal"/>
        </w:rPr>
        <w:t>ToString</w:t>
      </w:r>
      <w:r w:rsidRPr="00125134">
        <w:t xml:space="preserve"> trait on any type that implements the </w:t>
      </w:r>
      <w:r w:rsidRPr="00F043C6">
        <w:rPr>
          <w:rStyle w:val="Literal"/>
        </w:rPr>
        <w:t>Display</w:t>
      </w:r>
      <w:r w:rsidRPr="00125134">
        <w:t xml:space="preserve"> trait. For example, we can turn integers into their corresponding </w:t>
      </w:r>
      <w:r w:rsidRPr="00F043C6">
        <w:rPr>
          <w:rStyle w:val="Literal"/>
        </w:rPr>
        <w:t>String</w:t>
      </w:r>
      <w:r w:rsidRPr="00125134">
        <w:t xml:space="preserve"> values like this because integers implement </w:t>
      </w:r>
      <w:r w:rsidRPr="00F043C6">
        <w:rPr>
          <w:rStyle w:val="Literal"/>
        </w:rPr>
        <w:t>Display</w:t>
      </w:r>
      <w:r w:rsidRPr="00125134">
        <w:rPr>
          <w:lang w:eastAsia="en-GB"/>
        </w:rPr>
        <w:t>:</w:t>
      </w:r>
    </w:p>
    <w:p w14:paraId="664E9184" w14:textId="289662AC" w:rsidR="00125134" w:rsidRPr="00F043C6" w:rsidRDefault="00125134" w:rsidP="00F043C6">
      <w:pPr>
        <w:pStyle w:val="Code"/>
      </w:pPr>
      <w:r w:rsidRPr="00F043C6">
        <w:t>let s = 3.to_string();</w:t>
      </w:r>
      <w:r w:rsidR="00D17920">
        <w:rPr>
          <w:lang w:eastAsia="en-GB"/>
        </w:rPr>
        <w:fldChar w:fldCharType="begin"/>
      </w:r>
      <w:r w:rsidR="00D17920">
        <w:instrText xml:space="preserve"> XE "Display trait end</w:instrText>
      </w:r>
      <w:r w:rsidR="00D17920" w:rsidRPr="00B06597">
        <w:instrText>Range</w:instrText>
      </w:r>
      <w:r w:rsidR="00D17920">
        <w:instrText xml:space="preserve">" </w:instrText>
      </w:r>
      <w:r w:rsidR="00D17920">
        <w:rPr>
          <w:lang w:eastAsia="en-GB"/>
        </w:rPr>
        <w:fldChar w:fldCharType="end"/>
      </w:r>
      <w:r w:rsidR="00D17920">
        <w:rPr>
          <w:lang w:eastAsia="en-GB"/>
        </w:rPr>
        <w:fldChar w:fldCharType="begin"/>
      </w:r>
      <w:r w:rsidR="00D17920">
        <w:instrText xml:space="preserve"> XE "ToString trait end</w:instrText>
      </w:r>
      <w:r w:rsidR="00D17920" w:rsidRPr="00B06597">
        <w:instrText>Range</w:instrText>
      </w:r>
      <w:r w:rsidR="00D17920">
        <w:instrText xml:space="preserve">" </w:instrText>
      </w:r>
      <w:r w:rsidR="00D17920">
        <w:rPr>
          <w:lang w:eastAsia="en-GB"/>
        </w:rPr>
        <w:fldChar w:fldCharType="end"/>
      </w:r>
      <w:r w:rsidR="00D17920">
        <w:rPr>
          <w:lang w:eastAsia="en-GB"/>
        </w:rPr>
        <w:fldChar w:fldCharType="begin"/>
      </w:r>
      <w:r w:rsidR="00D17920">
        <w:instrText xml:space="preserve"> XE "to_string method end</w:instrText>
      </w:r>
      <w:r w:rsidR="00D17920" w:rsidRPr="00B06597">
        <w:instrText>Range</w:instrText>
      </w:r>
      <w:r w:rsidR="00D17920">
        <w:instrText xml:space="preserve">" </w:instrText>
      </w:r>
      <w:r w:rsidR="00D17920">
        <w:rPr>
          <w:lang w:eastAsia="en-GB"/>
        </w:rPr>
        <w:fldChar w:fldCharType="end"/>
      </w:r>
    </w:p>
    <w:p w14:paraId="6F316F9C" w14:textId="12B55C60" w:rsidR="00125134" w:rsidRPr="00125134" w:rsidRDefault="00125134" w:rsidP="00F043C6">
      <w:pPr>
        <w:pStyle w:val="Body"/>
        <w:rPr>
          <w:lang w:eastAsia="en-GB"/>
        </w:rPr>
      </w:pPr>
      <w:r w:rsidRPr="00125134">
        <w:rPr>
          <w:lang w:eastAsia="en-GB"/>
        </w:rPr>
        <w:t>Blanket implementations appear in the documentation for the trait in the</w:t>
      </w:r>
      <w:r>
        <w:rPr>
          <w:lang w:eastAsia="en-GB"/>
        </w:rPr>
        <w:t xml:space="preserve"> </w:t>
      </w:r>
      <w:r w:rsidRPr="00125134">
        <w:rPr>
          <w:lang w:eastAsia="en-GB"/>
        </w:rPr>
        <w:t>“Implementors” section.</w:t>
      </w:r>
      <w:r w:rsidR="00246882">
        <w:rPr>
          <w:lang w:eastAsia="en-GB"/>
        </w:rPr>
        <w:fldChar w:fldCharType="begin"/>
      </w:r>
      <w:r w:rsidR="00246882">
        <w:instrText xml:space="preserve"> XE "blanket implementations</w:instrText>
      </w:r>
      <w:r w:rsidR="00246882" w:rsidRPr="00B06597">
        <w:instrText xml:space="preserve"> </w:instrText>
      </w:r>
      <w:r w:rsidR="00246882">
        <w:instrText>end</w:instrText>
      </w:r>
      <w:r w:rsidR="00246882" w:rsidRPr="00B06597">
        <w:instrText>Range</w:instrText>
      </w:r>
      <w:r w:rsidR="00246882">
        <w:instrText xml:space="preserve">" </w:instrText>
      </w:r>
      <w:r w:rsidR="00246882">
        <w:rPr>
          <w:lang w:eastAsia="en-GB"/>
        </w:rPr>
        <w:fldChar w:fldCharType="end"/>
      </w:r>
      <w:r w:rsidR="00557BA4">
        <w:rPr>
          <w:lang w:eastAsia="en-GB"/>
        </w:rPr>
        <w:fldChar w:fldCharType="begin"/>
      </w:r>
      <w:r w:rsidR="00557BA4">
        <w:instrText xml:space="preserve"> XE "trait bounds:conditionally implementing methods with</w:instrText>
      </w:r>
      <w:r w:rsidR="00557BA4" w:rsidRPr="00B06597">
        <w:instrText xml:space="preserve"> </w:instrText>
      </w:r>
      <w:r w:rsidR="00557BA4">
        <w:instrText>end</w:instrText>
      </w:r>
      <w:r w:rsidR="00557BA4" w:rsidRPr="00B06597">
        <w:instrText>Range</w:instrText>
      </w:r>
      <w:r w:rsidR="00557BA4">
        <w:instrText xml:space="preserve">" </w:instrText>
      </w:r>
      <w:r w:rsidR="00557BA4">
        <w:rPr>
          <w:lang w:eastAsia="en-GB"/>
        </w:rPr>
        <w:fldChar w:fldCharType="end"/>
      </w:r>
    </w:p>
    <w:p w14:paraId="56939AC6" w14:textId="7A28789F" w:rsidR="00125134" w:rsidRPr="00125134" w:rsidRDefault="00125134" w:rsidP="00F043C6">
      <w:pPr>
        <w:pStyle w:val="Body"/>
        <w:rPr>
          <w:lang w:eastAsia="en-GB"/>
        </w:rPr>
      </w:pPr>
      <w:r w:rsidRPr="00125134">
        <w:rPr>
          <w:lang w:eastAsia="en-GB"/>
        </w:rPr>
        <w:t>Traits and trait bounds let us write code that uses generic type parameters to</w:t>
      </w:r>
      <w:r>
        <w:rPr>
          <w:lang w:eastAsia="en-GB"/>
        </w:rPr>
        <w:t xml:space="preserve"> </w:t>
      </w:r>
      <w:r w:rsidRPr="00125134">
        <w:rPr>
          <w:lang w:eastAsia="en-GB"/>
        </w:rPr>
        <w:t>reduce duplication but also specify to the compiler that we want the generic</w:t>
      </w:r>
      <w:r>
        <w:rPr>
          <w:lang w:eastAsia="en-GB"/>
        </w:rPr>
        <w:t xml:space="preserve"> </w:t>
      </w:r>
      <w:r w:rsidRPr="00125134">
        <w:rPr>
          <w:lang w:eastAsia="en-GB"/>
        </w:rPr>
        <w:t>type to have particular behavior. The compiler can then use the trait bound</w:t>
      </w:r>
      <w:r>
        <w:rPr>
          <w:lang w:eastAsia="en-GB"/>
        </w:rPr>
        <w:t xml:space="preserve"> </w:t>
      </w:r>
      <w:r w:rsidRPr="00125134">
        <w:rPr>
          <w:lang w:eastAsia="en-GB"/>
        </w:rPr>
        <w:t>information to check that all the concrete types used with our code provide the</w:t>
      </w:r>
      <w:r>
        <w:rPr>
          <w:lang w:eastAsia="en-GB"/>
        </w:rPr>
        <w:t xml:space="preserve"> </w:t>
      </w:r>
      <w:r w:rsidRPr="00125134">
        <w:rPr>
          <w:lang w:eastAsia="en-GB"/>
        </w:rPr>
        <w:t>correct behavior. In dynamically typed languages, we would get an error at</w:t>
      </w:r>
      <w:r>
        <w:rPr>
          <w:lang w:eastAsia="en-GB"/>
        </w:rPr>
        <w:t xml:space="preserve"> </w:t>
      </w:r>
      <w:r w:rsidRPr="00125134">
        <w:rPr>
          <w:lang w:eastAsia="en-GB"/>
        </w:rPr>
        <w:t>runtime if we called a method on a type which didn’t define the method. But Rust</w:t>
      </w:r>
      <w:r>
        <w:rPr>
          <w:lang w:eastAsia="en-GB"/>
        </w:rPr>
        <w:t xml:space="preserve"> </w:t>
      </w:r>
      <w:r w:rsidRPr="00125134">
        <w:rPr>
          <w:lang w:eastAsia="en-GB"/>
        </w:rPr>
        <w:t>moves these errors to compile time so we’re forced to fix the problems before</w:t>
      </w:r>
      <w:r>
        <w:rPr>
          <w:lang w:eastAsia="en-GB"/>
        </w:rPr>
        <w:t xml:space="preserve"> </w:t>
      </w:r>
      <w:r w:rsidRPr="00125134">
        <w:rPr>
          <w:lang w:eastAsia="en-GB"/>
        </w:rPr>
        <w:t>our code is even able to run. Additionally, we don’t have to write code that</w:t>
      </w:r>
      <w:r>
        <w:rPr>
          <w:lang w:eastAsia="en-GB"/>
        </w:rPr>
        <w:t xml:space="preserve"> </w:t>
      </w:r>
      <w:r w:rsidRPr="00125134">
        <w:rPr>
          <w:lang w:eastAsia="en-GB"/>
        </w:rPr>
        <w:t>checks for behavior at runtime because we’ve already checked at compile time.</w:t>
      </w:r>
      <w:r>
        <w:rPr>
          <w:lang w:eastAsia="en-GB"/>
        </w:rPr>
        <w:t xml:space="preserve"> </w:t>
      </w:r>
      <w:r w:rsidRPr="00125134">
        <w:rPr>
          <w:lang w:eastAsia="en-GB"/>
        </w:rPr>
        <w:t>Doing so improves performance without having to give up the flexibility of</w:t>
      </w:r>
      <w:r>
        <w:rPr>
          <w:lang w:eastAsia="en-GB"/>
        </w:rPr>
        <w:t xml:space="preserve"> </w:t>
      </w:r>
      <w:r w:rsidRPr="00125134">
        <w:rPr>
          <w:lang w:eastAsia="en-GB"/>
        </w:rPr>
        <w:t>generics.</w:t>
      </w:r>
      <w:r w:rsidR="00E86E32">
        <w:rPr>
          <w:lang w:eastAsia="en-GB"/>
        </w:rPr>
        <w:fldChar w:fldCharType="begin"/>
      </w:r>
      <w:r w:rsidR="00E86E32">
        <w:instrText xml:space="preserve"> XE "trait bounds</w:instrText>
      </w:r>
      <w:r w:rsidR="00E86E32" w:rsidRPr="00B06597">
        <w:instrText xml:space="preserve"> startRange</w:instrText>
      </w:r>
      <w:r w:rsidR="00E86E32">
        <w:instrText xml:space="preserve">" </w:instrText>
      </w:r>
      <w:r w:rsidR="00E86E32">
        <w:rPr>
          <w:lang w:eastAsia="en-GB"/>
        </w:rPr>
        <w:fldChar w:fldCharType="end"/>
      </w:r>
      <w:r w:rsidR="00673CDF">
        <w:rPr>
          <w:lang w:eastAsia="en-GB"/>
        </w:rPr>
        <w:fldChar w:fldCharType="begin"/>
      </w:r>
      <w:r w:rsidR="00673CDF">
        <w:instrText xml:space="preserve"> XE "traits:as parameters</w:instrText>
      </w:r>
      <w:r w:rsidR="00673CDF" w:rsidRPr="00B06597">
        <w:instrText xml:space="preserve"> </w:instrText>
      </w:r>
      <w:r w:rsidR="00FE4DD7">
        <w:instrText>end</w:instrText>
      </w:r>
      <w:r w:rsidR="00673CDF" w:rsidRPr="00B06597">
        <w:instrText>Range</w:instrText>
      </w:r>
      <w:r w:rsidR="00673CDF">
        <w:instrText xml:space="preserve">" </w:instrText>
      </w:r>
      <w:r w:rsidR="00673CDF">
        <w:rPr>
          <w:lang w:eastAsia="en-GB"/>
        </w:rPr>
        <w:fldChar w:fldCharType="end"/>
      </w:r>
      <w:r w:rsidR="00263268">
        <w:rPr>
          <w:lang w:eastAsia="en-GB"/>
        </w:rPr>
        <w:fldChar w:fldCharType="begin"/>
      </w:r>
      <w:r w:rsidR="00263268">
        <w:instrText xml:space="preserve"> XE "traits</w:instrText>
      </w:r>
      <w:r w:rsidR="00263268" w:rsidRPr="00B06597">
        <w:instrText xml:space="preserve"> </w:instrText>
      </w:r>
      <w:r w:rsidR="00263268">
        <w:instrText>end</w:instrText>
      </w:r>
      <w:r w:rsidR="00263268" w:rsidRPr="00B06597">
        <w:instrText>Range</w:instrText>
      </w:r>
      <w:r w:rsidR="00263268">
        <w:instrText xml:space="preserve">" </w:instrText>
      </w:r>
      <w:r w:rsidR="00263268">
        <w:rPr>
          <w:lang w:eastAsia="en-GB"/>
        </w:rPr>
        <w:fldChar w:fldCharType="end"/>
      </w:r>
    </w:p>
    <w:bookmarkStart w:id="77" w:name="validating-references-with-lifetimes"/>
    <w:bookmarkStart w:id="78" w:name="_Toc106373951"/>
    <w:bookmarkEnd w:id="77"/>
    <w:p w14:paraId="77A5755E" w14:textId="0D430677" w:rsidR="00125134" w:rsidRPr="00125134" w:rsidRDefault="00C57463" w:rsidP="00F043C6">
      <w:pPr>
        <w:pStyle w:val="HeadA"/>
        <w:rPr>
          <w:lang w:eastAsia="en-GB"/>
        </w:rPr>
      </w:pPr>
      <w:r>
        <w:rPr>
          <w:lang w:eastAsia="en-GB"/>
        </w:rPr>
        <w:fldChar w:fldCharType="begin"/>
      </w:r>
      <w:r>
        <w:instrText xml:space="preserve"> XE "lifetimes </w:instrText>
      </w:r>
      <w:r w:rsidRPr="00B06597">
        <w:instrText>startRange</w:instrText>
      </w:r>
      <w:r>
        <w:instrText xml:space="preserve">" </w:instrText>
      </w:r>
      <w:r>
        <w:rPr>
          <w:lang w:eastAsia="en-GB"/>
        </w:rPr>
        <w:fldChar w:fldCharType="end"/>
      </w:r>
      <w:r w:rsidR="00125134" w:rsidRPr="00125134">
        <w:rPr>
          <w:lang w:eastAsia="en-GB"/>
        </w:rPr>
        <w:t>Validating References with Lifetimes</w:t>
      </w:r>
      <w:bookmarkEnd w:id="78"/>
    </w:p>
    <w:p w14:paraId="5C59CB32" w14:textId="005AEA2F" w:rsidR="00125134" w:rsidRPr="00125134" w:rsidRDefault="00125134" w:rsidP="00F043C6">
      <w:pPr>
        <w:pStyle w:val="Body"/>
        <w:rPr>
          <w:lang w:eastAsia="en-GB"/>
        </w:rPr>
      </w:pPr>
      <w:r w:rsidRPr="00125134">
        <w:rPr>
          <w:lang w:eastAsia="en-GB"/>
        </w:rPr>
        <w:t>Lifetimes are another kind of generic that we’ve already been using. Rather</w:t>
      </w:r>
      <w:r>
        <w:rPr>
          <w:lang w:eastAsia="en-GB"/>
        </w:rPr>
        <w:t xml:space="preserve"> </w:t>
      </w:r>
      <w:r w:rsidRPr="00125134">
        <w:rPr>
          <w:lang w:eastAsia="en-GB"/>
        </w:rPr>
        <w:t>than ensuring that a type has the behavior we want, lifetimes ensure that</w:t>
      </w:r>
      <w:r>
        <w:rPr>
          <w:lang w:eastAsia="en-GB"/>
        </w:rPr>
        <w:t xml:space="preserve"> </w:t>
      </w:r>
      <w:r w:rsidRPr="00125134">
        <w:rPr>
          <w:lang w:eastAsia="en-GB"/>
        </w:rPr>
        <w:t>references are valid as long as we need them to be.</w:t>
      </w:r>
    </w:p>
    <w:p w14:paraId="7BD533B3" w14:textId="46F43E3F" w:rsidR="00125134" w:rsidRPr="00125134" w:rsidRDefault="00125134" w:rsidP="00125134">
      <w:pPr>
        <w:pStyle w:val="Body"/>
        <w:rPr>
          <w:lang w:eastAsia="en-GB"/>
        </w:rPr>
      </w:pPr>
      <w:r w:rsidRPr="00125134">
        <w:t xml:space="preserve">One detail we didn’t discuss in </w:t>
      </w:r>
      <w:r w:rsidRPr="000F2A09">
        <w:rPr>
          <w:rStyle w:val="Xref"/>
        </w:rPr>
        <w:t>“References and Borrowing”</w:t>
      </w:r>
      <w:r w:rsidRPr="00125134">
        <w:t xml:space="preserve"> </w:t>
      </w:r>
      <w:r w:rsidR="003F62BD">
        <w:t>o</w:t>
      </w:r>
      <w:r w:rsidRPr="00125134">
        <w:t xml:space="preserve">n </w:t>
      </w:r>
      <w:r w:rsidR="003F62BD">
        <w:rPr>
          <w:rStyle w:val="Xref"/>
        </w:rPr>
        <w:t>page XX</w:t>
      </w:r>
      <w:r w:rsidRPr="00125134">
        <w:t xml:space="preserve"> is that every reference in Rust has a </w:t>
      </w:r>
      <w:r w:rsidRPr="007D5516">
        <w:rPr>
          <w:rStyle w:val="Italic"/>
        </w:rPr>
        <w:t>lifetime</w:t>
      </w:r>
      <w:r w:rsidRPr="00125134">
        <w:rPr>
          <w:lang w:eastAsia="en-GB"/>
        </w:rPr>
        <w:t>, which is the scope</w:t>
      </w:r>
      <w:r>
        <w:rPr>
          <w:lang w:eastAsia="en-GB"/>
        </w:rPr>
        <w:t xml:space="preserve"> </w:t>
      </w:r>
      <w:r w:rsidRPr="00125134">
        <w:rPr>
          <w:lang w:eastAsia="en-GB"/>
        </w:rPr>
        <w:t>for which that reference is valid. Most of the time, lifetimes are implicit and</w:t>
      </w:r>
      <w:r>
        <w:rPr>
          <w:lang w:eastAsia="en-GB"/>
        </w:rPr>
        <w:t xml:space="preserve"> </w:t>
      </w:r>
      <w:r w:rsidRPr="00125134">
        <w:rPr>
          <w:lang w:eastAsia="en-GB"/>
        </w:rPr>
        <w:t>inferred, just like most of the time, types are inferred. We must annotate</w:t>
      </w:r>
      <w:r>
        <w:rPr>
          <w:lang w:eastAsia="en-GB"/>
        </w:rPr>
        <w:t xml:space="preserve"> </w:t>
      </w:r>
      <w:r w:rsidRPr="00125134">
        <w:rPr>
          <w:lang w:eastAsia="en-GB"/>
        </w:rPr>
        <w:t xml:space="preserve">types </w:t>
      </w:r>
      <w:r w:rsidR="00B62389">
        <w:rPr>
          <w:lang w:eastAsia="en-GB"/>
        </w:rPr>
        <w:t xml:space="preserve">only </w:t>
      </w:r>
      <w:r w:rsidRPr="00125134">
        <w:rPr>
          <w:lang w:eastAsia="en-GB"/>
        </w:rPr>
        <w:t>when multiple types are possible. In a similar way, we must annotate</w:t>
      </w:r>
      <w:r>
        <w:rPr>
          <w:lang w:eastAsia="en-GB"/>
        </w:rPr>
        <w:t xml:space="preserve"> </w:t>
      </w:r>
      <w:r w:rsidRPr="00125134">
        <w:rPr>
          <w:lang w:eastAsia="en-GB"/>
        </w:rPr>
        <w:t>lifetimes when the lifetimes of references could be related in a few different</w:t>
      </w:r>
      <w:r>
        <w:rPr>
          <w:lang w:eastAsia="en-GB"/>
        </w:rPr>
        <w:t xml:space="preserve"> </w:t>
      </w:r>
      <w:r w:rsidRPr="00125134">
        <w:rPr>
          <w:lang w:eastAsia="en-GB"/>
        </w:rPr>
        <w:t>ways. Rust requires us to annotate the relationships using generic lifetime</w:t>
      </w:r>
      <w:r>
        <w:rPr>
          <w:lang w:eastAsia="en-GB"/>
        </w:rPr>
        <w:t xml:space="preserve"> </w:t>
      </w:r>
      <w:r w:rsidRPr="00125134">
        <w:rPr>
          <w:lang w:eastAsia="en-GB"/>
        </w:rPr>
        <w:t>parameters to ensure the actual references used at runtime will definitely be</w:t>
      </w:r>
      <w:r>
        <w:rPr>
          <w:lang w:eastAsia="en-GB"/>
        </w:rPr>
        <w:t xml:space="preserve"> </w:t>
      </w:r>
      <w:r w:rsidRPr="00125134">
        <w:rPr>
          <w:lang w:eastAsia="en-GB"/>
        </w:rPr>
        <w:t>valid.</w:t>
      </w:r>
    </w:p>
    <w:p w14:paraId="3D2D4181" w14:textId="66B51A5F" w:rsidR="00125134" w:rsidRPr="00125134" w:rsidRDefault="00125134" w:rsidP="00F043C6">
      <w:pPr>
        <w:pStyle w:val="Body"/>
        <w:rPr>
          <w:lang w:eastAsia="en-GB"/>
        </w:rPr>
      </w:pPr>
      <w:r w:rsidRPr="00125134">
        <w:rPr>
          <w:lang w:eastAsia="en-GB"/>
        </w:rPr>
        <w:t>Annotating lifetimes is not even a concept most other programming languages</w:t>
      </w:r>
      <w:r>
        <w:rPr>
          <w:lang w:eastAsia="en-GB"/>
        </w:rPr>
        <w:t xml:space="preserve"> </w:t>
      </w:r>
      <w:r w:rsidRPr="00125134">
        <w:rPr>
          <w:lang w:eastAsia="en-GB"/>
        </w:rPr>
        <w:t>have, so this is going to feel unfamiliar. Although we won’t cover lifetimes in</w:t>
      </w:r>
      <w:r>
        <w:rPr>
          <w:lang w:eastAsia="en-GB"/>
        </w:rPr>
        <w:t xml:space="preserve"> </w:t>
      </w:r>
      <w:r w:rsidRPr="00125134">
        <w:rPr>
          <w:lang w:eastAsia="en-GB"/>
        </w:rPr>
        <w:t>their entirety in this chapter, we’ll discuss common ways you might encounter</w:t>
      </w:r>
      <w:r>
        <w:rPr>
          <w:lang w:eastAsia="en-GB"/>
        </w:rPr>
        <w:t xml:space="preserve"> </w:t>
      </w:r>
      <w:r w:rsidRPr="00125134">
        <w:rPr>
          <w:lang w:eastAsia="en-GB"/>
        </w:rPr>
        <w:t>lifetime syntax so you can get comfortable with the concept.</w:t>
      </w:r>
    </w:p>
    <w:bookmarkStart w:id="79" w:name="preventing-dangling-references-with-life"/>
    <w:bookmarkStart w:id="80" w:name="_Toc106373952"/>
    <w:bookmarkEnd w:id="79"/>
    <w:p w14:paraId="0C36C5DD" w14:textId="01780736" w:rsidR="00125134" w:rsidRPr="00125134" w:rsidRDefault="00EA52DC" w:rsidP="00F043C6">
      <w:pPr>
        <w:pStyle w:val="HeadB"/>
        <w:rPr>
          <w:lang w:eastAsia="en-GB"/>
        </w:rPr>
      </w:pPr>
      <w:r>
        <w:rPr>
          <w:lang w:eastAsia="en-GB"/>
        </w:rPr>
        <w:lastRenderedPageBreak/>
        <w:fldChar w:fldCharType="begin"/>
      </w:r>
      <w:r>
        <w:instrText xml:space="preserve"> XE "dangling reference </w:instrText>
      </w:r>
      <w:r w:rsidRPr="00B06597">
        <w:instrText>startRange</w:instrText>
      </w:r>
      <w:r>
        <w:instrText xml:space="preserve">" </w:instrText>
      </w:r>
      <w:r>
        <w:rPr>
          <w:lang w:eastAsia="en-GB"/>
        </w:rPr>
        <w:fldChar w:fldCharType="end"/>
      </w:r>
      <w:r w:rsidR="00125134" w:rsidRPr="00125134">
        <w:rPr>
          <w:lang w:eastAsia="en-GB"/>
        </w:rPr>
        <w:t>Preventing Dangling References with Lifetimes</w:t>
      </w:r>
      <w:bookmarkEnd w:id="80"/>
    </w:p>
    <w:p w14:paraId="2C515427" w14:textId="69936CE2" w:rsidR="00125134" w:rsidRPr="00125134" w:rsidRDefault="00125134" w:rsidP="00125134">
      <w:pPr>
        <w:pStyle w:val="Body"/>
        <w:rPr>
          <w:lang w:eastAsia="en-GB"/>
        </w:rPr>
      </w:pPr>
      <w:r w:rsidRPr="00125134">
        <w:t xml:space="preserve">The main aim of lifetimes is to prevent </w:t>
      </w:r>
      <w:r w:rsidRPr="007D5516">
        <w:rPr>
          <w:rStyle w:val="Italic"/>
        </w:rPr>
        <w:t>dangling references</w:t>
      </w:r>
      <w:r w:rsidRPr="00125134">
        <w:rPr>
          <w:lang w:eastAsia="en-GB"/>
        </w:rPr>
        <w:t>, which cause a</w:t>
      </w:r>
      <w:r>
        <w:rPr>
          <w:lang w:eastAsia="en-GB"/>
        </w:rPr>
        <w:t xml:space="preserve"> </w:t>
      </w:r>
      <w:r w:rsidRPr="00125134">
        <w:rPr>
          <w:lang w:eastAsia="en-GB"/>
        </w:rPr>
        <w:t>program to reference data other than the data it’s intended to reference.</w:t>
      </w:r>
      <w:r>
        <w:rPr>
          <w:lang w:eastAsia="en-GB"/>
        </w:rPr>
        <w:t xml:space="preserve"> </w:t>
      </w:r>
      <w:r w:rsidRPr="00125134">
        <w:rPr>
          <w:lang w:eastAsia="en-GB"/>
        </w:rPr>
        <w:t>Consider the program in Listing 10-16, which has an outer scope and an inner</w:t>
      </w:r>
      <w:r>
        <w:rPr>
          <w:lang w:eastAsia="en-GB"/>
        </w:rPr>
        <w:t xml:space="preserve"> </w:t>
      </w:r>
      <w:r w:rsidRPr="00125134">
        <w:rPr>
          <w:lang w:eastAsia="en-GB"/>
        </w:rPr>
        <w:t>scope.</w:t>
      </w:r>
    </w:p>
    <w:p w14:paraId="47161DBB" w14:textId="77777777" w:rsidR="00125134" w:rsidRPr="00F043C6" w:rsidRDefault="00125134" w:rsidP="00F043C6">
      <w:pPr>
        <w:pStyle w:val="Code"/>
      </w:pPr>
      <w:r w:rsidRPr="00F043C6">
        <w:t>fn main() {</w:t>
      </w:r>
    </w:p>
    <w:p w14:paraId="367F664D" w14:textId="1E518DDD" w:rsidR="00125134" w:rsidRPr="00F043C6" w:rsidRDefault="000D475C" w:rsidP="00F043C6">
      <w:pPr>
        <w:pStyle w:val="Code"/>
      </w:pPr>
      <w:r w:rsidRPr="00F043C6">
        <w:t xml:space="preserve">  </w:t>
      </w:r>
      <w:r w:rsidRPr="000F2A09">
        <w:rPr>
          <w:rStyle w:val="CodeAnnotation"/>
        </w:rPr>
        <w:t>1</w:t>
      </w:r>
      <w:r w:rsidRPr="00F043C6">
        <w:t xml:space="preserve"> </w:t>
      </w:r>
      <w:r w:rsidR="00125134" w:rsidRPr="00F043C6">
        <w:t>let r;</w:t>
      </w:r>
    </w:p>
    <w:p w14:paraId="508469DE" w14:textId="77777777" w:rsidR="00125134" w:rsidRPr="00F043C6" w:rsidRDefault="00125134" w:rsidP="00F043C6">
      <w:pPr>
        <w:pStyle w:val="Code"/>
      </w:pPr>
    </w:p>
    <w:p w14:paraId="02DE57F2" w14:textId="77777777" w:rsidR="00125134" w:rsidRPr="00F043C6" w:rsidRDefault="00125134" w:rsidP="00F043C6">
      <w:pPr>
        <w:pStyle w:val="Code"/>
      </w:pPr>
      <w:r w:rsidRPr="00F043C6">
        <w:t xml:space="preserve">    {</w:t>
      </w:r>
    </w:p>
    <w:p w14:paraId="26E0A0C7" w14:textId="39BC18D9" w:rsidR="00125134" w:rsidRPr="00F043C6" w:rsidRDefault="000D475C" w:rsidP="00F043C6">
      <w:pPr>
        <w:pStyle w:val="Code"/>
      </w:pPr>
      <w:r w:rsidRPr="00F043C6">
        <w:t xml:space="preserve">      </w:t>
      </w:r>
      <w:r w:rsidRPr="000F2A09">
        <w:rPr>
          <w:rStyle w:val="CodeAnnotation"/>
        </w:rPr>
        <w:t>2</w:t>
      </w:r>
      <w:r w:rsidRPr="00F043C6">
        <w:t xml:space="preserve"> </w:t>
      </w:r>
      <w:r w:rsidR="00125134" w:rsidRPr="00F043C6">
        <w:t>let x = 5;</w:t>
      </w:r>
    </w:p>
    <w:p w14:paraId="1284BF2D" w14:textId="00121434" w:rsidR="00125134" w:rsidRPr="00F043C6" w:rsidRDefault="000D475C" w:rsidP="00F043C6">
      <w:pPr>
        <w:pStyle w:val="Code"/>
      </w:pPr>
      <w:r w:rsidRPr="00F043C6">
        <w:t xml:space="preserve">      </w:t>
      </w:r>
      <w:r w:rsidRPr="000F2A09">
        <w:rPr>
          <w:rStyle w:val="CodeAnnotation"/>
        </w:rPr>
        <w:t>3</w:t>
      </w:r>
      <w:r w:rsidRPr="00F043C6">
        <w:t xml:space="preserve"> </w:t>
      </w:r>
      <w:r w:rsidR="00125134" w:rsidRPr="00F043C6">
        <w:t>r = &amp;x;</w:t>
      </w:r>
    </w:p>
    <w:p w14:paraId="09A6D367" w14:textId="509DBA6C" w:rsidR="00125134" w:rsidRPr="00F043C6" w:rsidRDefault="000D475C" w:rsidP="00F043C6">
      <w:pPr>
        <w:pStyle w:val="Code"/>
      </w:pPr>
      <w:r w:rsidRPr="00F043C6">
        <w:t xml:space="preserve">  </w:t>
      </w:r>
      <w:r w:rsidRPr="000F2A09">
        <w:rPr>
          <w:rStyle w:val="CodeAnnotation"/>
        </w:rPr>
        <w:t>4</w:t>
      </w:r>
      <w:r w:rsidRPr="00F043C6">
        <w:t xml:space="preserve"> </w:t>
      </w:r>
      <w:r w:rsidR="00125134" w:rsidRPr="00F043C6">
        <w:t>}</w:t>
      </w:r>
    </w:p>
    <w:p w14:paraId="6008D6C8" w14:textId="77777777" w:rsidR="00125134" w:rsidRPr="00F043C6" w:rsidRDefault="00125134" w:rsidP="00F043C6">
      <w:pPr>
        <w:pStyle w:val="Code"/>
      </w:pPr>
    </w:p>
    <w:p w14:paraId="4E24919E" w14:textId="4B2BC3E8" w:rsidR="00125134" w:rsidRPr="00F043C6" w:rsidRDefault="000D475C" w:rsidP="00F043C6">
      <w:pPr>
        <w:pStyle w:val="Code"/>
      </w:pPr>
      <w:r w:rsidRPr="00F043C6">
        <w:t xml:space="preserve">  </w:t>
      </w:r>
      <w:r w:rsidRPr="000F2A09">
        <w:rPr>
          <w:rStyle w:val="CodeAnnotation"/>
        </w:rPr>
        <w:t>5</w:t>
      </w:r>
      <w:r w:rsidRPr="00F043C6">
        <w:t xml:space="preserve"> </w:t>
      </w:r>
      <w:r w:rsidR="00125134" w:rsidRPr="00F043C6">
        <w:t>println!("r: {</w:t>
      </w:r>
      <w:r w:rsidR="001F3B3F">
        <w:t>r</w:t>
      </w:r>
      <w:r w:rsidR="00125134" w:rsidRPr="00F043C6">
        <w:t>}");</w:t>
      </w:r>
    </w:p>
    <w:p w14:paraId="6BF347DE" w14:textId="77777777" w:rsidR="00125134" w:rsidRPr="00F043C6" w:rsidRDefault="00125134" w:rsidP="00F043C6">
      <w:pPr>
        <w:pStyle w:val="Code"/>
      </w:pPr>
      <w:r w:rsidRPr="00F043C6">
        <w:t>}</w:t>
      </w:r>
    </w:p>
    <w:p w14:paraId="6F18F7F2" w14:textId="1F3C4EDE" w:rsidR="00125134" w:rsidRPr="00125134" w:rsidRDefault="00125134" w:rsidP="00FA6AD6">
      <w:pPr>
        <w:pStyle w:val="CodeListingCaption"/>
        <w:rPr>
          <w:lang w:eastAsia="en-GB"/>
        </w:rPr>
      </w:pPr>
      <w:r w:rsidRPr="00125134">
        <w:rPr>
          <w:lang w:eastAsia="en-GB"/>
        </w:rPr>
        <w:t>An attempt to use a reference whose value has gone out of scope</w:t>
      </w:r>
    </w:p>
    <w:p w14:paraId="2BECF920" w14:textId="69076A67" w:rsidR="00125134" w:rsidRPr="00125134" w:rsidRDefault="00125134" w:rsidP="007D5516">
      <w:pPr>
        <w:pStyle w:val="Note"/>
        <w:rPr>
          <w:lang w:eastAsia="en-GB"/>
        </w:rPr>
      </w:pPr>
      <w:r w:rsidRPr="007D5516">
        <w:rPr>
          <w:rStyle w:val="NoteHead"/>
        </w:rPr>
        <w:t>Note</w:t>
      </w:r>
      <w:r w:rsidR="007D5516">
        <w:rPr>
          <w:lang w:eastAsia="en-GB"/>
        </w:rPr>
        <w:tab/>
      </w:r>
      <w:r w:rsidRPr="00125134">
        <w:rPr>
          <w:lang w:eastAsia="en-GB"/>
        </w:rPr>
        <w:t>The examples in Listing 10-16, 10-17, and 10-23 declare variables</w:t>
      </w:r>
      <w:r>
        <w:rPr>
          <w:lang w:eastAsia="en-GB"/>
        </w:rPr>
        <w:t xml:space="preserve"> </w:t>
      </w:r>
      <w:r w:rsidRPr="00125134">
        <w:rPr>
          <w:lang w:eastAsia="en-GB"/>
        </w:rPr>
        <w:t>without giving them an initial value, so the variable name exists in the</w:t>
      </w:r>
      <w:r>
        <w:rPr>
          <w:lang w:eastAsia="en-GB"/>
        </w:rPr>
        <w:t xml:space="preserve"> </w:t>
      </w:r>
      <w:r w:rsidRPr="00125134">
        <w:rPr>
          <w:lang w:eastAsia="en-GB"/>
        </w:rPr>
        <w:t>outer scope. At first glance, this might appear to be in conflict with Rust’s</w:t>
      </w:r>
      <w:r>
        <w:rPr>
          <w:lang w:eastAsia="en-GB"/>
        </w:rPr>
        <w:t xml:space="preserve"> </w:t>
      </w:r>
      <w:r w:rsidRPr="00125134">
        <w:rPr>
          <w:lang w:eastAsia="en-GB"/>
        </w:rPr>
        <w:t>having no null values. However, if we try to use a variable before giving it</w:t>
      </w:r>
      <w:r>
        <w:rPr>
          <w:lang w:eastAsia="en-GB"/>
        </w:rPr>
        <w:t xml:space="preserve"> </w:t>
      </w:r>
      <w:r w:rsidRPr="00125134">
        <w:rPr>
          <w:lang w:eastAsia="en-GB"/>
        </w:rPr>
        <w:t>a value, we’ll get a compile-time error, which shows that Rust indeed does</w:t>
      </w:r>
      <w:r>
        <w:rPr>
          <w:lang w:eastAsia="en-GB"/>
        </w:rPr>
        <w:t xml:space="preserve"> </w:t>
      </w:r>
      <w:r w:rsidRPr="00125134">
        <w:rPr>
          <w:lang w:eastAsia="en-GB"/>
        </w:rPr>
        <w:t>not allow null values.</w:t>
      </w:r>
    </w:p>
    <w:p w14:paraId="3D1DFDFE" w14:textId="5BBEF035" w:rsidR="00125134" w:rsidRPr="00125134" w:rsidRDefault="00125134" w:rsidP="00125134">
      <w:pPr>
        <w:pStyle w:val="Body"/>
        <w:rPr>
          <w:lang w:eastAsia="en-GB"/>
        </w:rPr>
      </w:pPr>
      <w:r w:rsidRPr="00125134">
        <w:t xml:space="preserve">The outer scope declares a variable named </w:t>
      </w:r>
      <w:r w:rsidRPr="00F043C6">
        <w:rPr>
          <w:rStyle w:val="Literal"/>
        </w:rPr>
        <w:t>r</w:t>
      </w:r>
      <w:r w:rsidRPr="00125134">
        <w:t xml:space="preserve"> with no initial value</w:t>
      </w:r>
      <w:r w:rsidR="00FC62A2">
        <w:t xml:space="preserve"> </w:t>
      </w:r>
      <w:r w:rsidR="00FC62A2" w:rsidRPr="000F2A09">
        <w:rPr>
          <w:rStyle w:val="CodeAnnotation"/>
        </w:rPr>
        <w:t>1</w:t>
      </w:r>
      <w:r w:rsidRPr="00125134">
        <w:t xml:space="preserve">, and the inner scope declares a variable named </w:t>
      </w:r>
      <w:r w:rsidRPr="00F043C6">
        <w:rPr>
          <w:rStyle w:val="Literal"/>
        </w:rPr>
        <w:t>x</w:t>
      </w:r>
      <w:r w:rsidRPr="00125134">
        <w:t xml:space="preserve"> with the initial value of </w:t>
      </w:r>
      <w:r w:rsidRPr="000F2A09">
        <w:rPr>
          <w:rStyle w:val="Literal"/>
        </w:rPr>
        <w:t>5</w:t>
      </w:r>
      <w:r w:rsidR="00FC62A2">
        <w:t xml:space="preserve"> </w:t>
      </w:r>
      <w:r w:rsidR="00FC62A2" w:rsidRPr="000F2A09">
        <w:rPr>
          <w:rStyle w:val="CodeAnnotation"/>
        </w:rPr>
        <w:t>2</w:t>
      </w:r>
      <w:r w:rsidR="00FC62A2">
        <w:t>.</w:t>
      </w:r>
      <w:r w:rsidRPr="00125134">
        <w:t xml:space="preserve"> Inside the inner scope, we attempt to set the value of </w:t>
      </w:r>
      <w:r w:rsidRPr="00F043C6">
        <w:rPr>
          <w:rStyle w:val="Literal"/>
        </w:rPr>
        <w:t>r</w:t>
      </w:r>
      <w:r w:rsidRPr="00125134">
        <w:t xml:space="preserve"> as a reference to </w:t>
      </w:r>
      <w:r w:rsidRPr="00F043C6">
        <w:rPr>
          <w:rStyle w:val="Literal"/>
        </w:rPr>
        <w:t>x</w:t>
      </w:r>
      <w:r w:rsidR="00250F4C">
        <w:t xml:space="preserve"> </w:t>
      </w:r>
      <w:r w:rsidR="00250F4C" w:rsidRPr="000F2A09">
        <w:rPr>
          <w:rStyle w:val="CodeAnnotation"/>
        </w:rPr>
        <w:t>3</w:t>
      </w:r>
      <w:r w:rsidR="00250F4C">
        <w:t>.</w:t>
      </w:r>
      <w:r w:rsidRPr="00125134">
        <w:t xml:space="preserve"> Then the inner scope ends</w:t>
      </w:r>
      <w:r w:rsidR="00EC6D7D">
        <w:t xml:space="preserve"> </w:t>
      </w:r>
      <w:r w:rsidR="00EC6D7D" w:rsidRPr="000F2A09">
        <w:rPr>
          <w:rStyle w:val="CodeAnnotation"/>
        </w:rPr>
        <w:t>4</w:t>
      </w:r>
      <w:r w:rsidRPr="00125134">
        <w:t xml:space="preserve">, and we attempt to print the value in </w:t>
      </w:r>
      <w:r w:rsidRPr="00F043C6">
        <w:rPr>
          <w:rStyle w:val="Literal"/>
        </w:rPr>
        <w:t>r</w:t>
      </w:r>
      <w:r w:rsidR="00EC6D7D">
        <w:t xml:space="preserve"> </w:t>
      </w:r>
      <w:r w:rsidR="00EC6D7D" w:rsidRPr="000F2A09">
        <w:rPr>
          <w:rStyle w:val="CodeAnnotation"/>
        </w:rPr>
        <w:t>5</w:t>
      </w:r>
      <w:r w:rsidR="00EC6D7D">
        <w:t>.</w:t>
      </w:r>
      <w:r w:rsidRPr="00125134">
        <w:t xml:space="preserve"> This code won’t compile because the value</w:t>
      </w:r>
      <w:r w:rsidR="00AE3F0B">
        <w:t xml:space="preserve"> that</w:t>
      </w:r>
      <w:r w:rsidRPr="00125134">
        <w:t xml:space="preserve"> </w:t>
      </w:r>
      <w:r w:rsidRPr="00F043C6">
        <w:rPr>
          <w:rStyle w:val="Literal"/>
        </w:rPr>
        <w:t>r</w:t>
      </w:r>
      <w:r w:rsidRPr="00125134">
        <w:rPr>
          <w:lang w:eastAsia="en-GB"/>
        </w:rPr>
        <w:t xml:space="preserve"> is referring to has gone out of scope before we</w:t>
      </w:r>
      <w:r>
        <w:rPr>
          <w:lang w:eastAsia="en-GB"/>
        </w:rPr>
        <w:t xml:space="preserve"> </w:t>
      </w:r>
      <w:r w:rsidRPr="00125134">
        <w:rPr>
          <w:lang w:eastAsia="en-GB"/>
        </w:rPr>
        <w:t>try to use it. Here is the error message:</w:t>
      </w:r>
    </w:p>
    <w:p w14:paraId="42A5CA0C" w14:textId="77777777" w:rsidR="00125134" w:rsidRPr="00F043C6" w:rsidRDefault="00125134" w:rsidP="00F043C6">
      <w:pPr>
        <w:pStyle w:val="Code"/>
      </w:pPr>
      <w:r w:rsidRPr="00F043C6">
        <w:t>error[E0597]: `x` does not live long enough</w:t>
      </w:r>
    </w:p>
    <w:p w14:paraId="6D4500DA" w14:textId="77777777" w:rsidR="00125134" w:rsidRPr="00F043C6" w:rsidRDefault="00125134" w:rsidP="00F043C6">
      <w:pPr>
        <w:pStyle w:val="Code"/>
      </w:pPr>
      <w:r w:rsidRPr="00F043C6">
        <w:t xml:space="preserve"> --&gt; src/main.rs:6:13</w:t>
      </w:r>
    </w:p>
    <w:p w14:paraId="0B3EAAE0" w14:textId="77777777" w:rsidR="00125134" w:rsidRPr="00F043C6" w:rsidRDefault="00125134" w:rsidP="00F043C6">
      <w:pPr>
        <w:pStyle w:val="Code"/>
      </w:pPr>
      <w:r w:rsidRPr="00F043C6">
        <w:t xml:space="preserve">  |</w:t>
      </w:r>
    </w:p>
    <w:p w14:paraId="7E2E1AA1" w14:textId="77777777" w:rsidR="00125134" w:rsidRPr="00F043C6" w:rsidRDefault="00125134" w:rsidP="00F043C6">
      <w:pPr>
        <w:pStyle w:val="Code"/>
      </w:pPr>
      <w:r w:rsidRPr="00F043C6">
        <w:t>6 |         r = &amp;x;</w:t>
      </w:r>
    </w:p>
    <w:p w14:paraId="49C088BA" w14:textId="77777777" w:rsidR="00125134" w:rsidRPr="00F043C6" w:rsidRDefault="00125134" w:rsidP="00F043C6">
      <w:pPr>
        <w:pStyle w:val="Code"/>
      </w:pPr>
      <w:r w:rsidRPr="00F043C6">
        <w:t xml:space="preserve">  |             ^^ borrowed value does not live long enough</w:t>
      </w:r>
    </w:p>
    <w:p w14:paraId="7A4A1352" w14:textId="77777777" w:rsidR="00125134" w:rsidRPr="00F043C6" w:rsidRDefault="00125134" w:rsidP="00F043C6">
      <w:pPr>
        <w:pStyle w:val="Code"/>
      </w:pPr>
      <w:r w:rsidRPr="00F043C6">
        <w:t>7 |     }</w:t>
      </w:r>
    </w:p>
    <w:p w14:paraId="06D42322" w14:textId="77777777" w:rsidR="00125134" w:rsidRPr="00F043C6" w:rsidRDefault="00125134" w:rsidP="00F043C6">
      <w:pPr>
        <w:pStyle w:val="Code"/>
      </w:pPr>
      <w:r w:rsidRPr="00F043C6">
        <w:t xml:space="preserve">  |     - `x` dropped here while still borrowed</w:t>
      </w:r>
    </w:p>
    <w:p w14:paraId="13548A06" w14:textId="77777777" w:rsidR="00125134" w:rsidRPr="00F043C6" w:rsidRDefault="00125134" w:rsidP="00F043C6">
      <w:pPr>
        <w:pStyle w:val="Code"/>
      </w:pPr>
      <w:r w:rsidRPr="00F043C6">
        <w:t>8 |</w:t>
      </w:r>
    </w:p>
    <w:p w14:paraId="2D3FC446" w14:textId="4712183D" w:rsidR="00125134" w:rsidRPr="00F043C6" w:rsidRDefault="00125134" w:rsidP="00F043C6">
      <w:pPr>
        <w:pStyle w:val="Code"/>
      </w:pPr>
      <w:r w:rsidRPr="00F043C6">
        <w:t>9 |     println!("r: {</w:t>
      </w:r>
      <w:r w:rsidR="000C397C">
        <w:t>r</w:t>
      </w:r>
      <w:r w:rsidRPr="00F043C6">
        <w:t>}");</w:t>
      </w:r>
    </w:p>
    <w:p w14:paraId="02597ED6" w14:textId="1C38C716" w:rsidR="00125134" w:rsidRPr="00F043C6" w:rsidRDefault="00125134" w:rsidP="00F043C6">
      <w:pPr>
        <w:pStyle w:val="Code"/>
      </w:pPr>
      <w:r w:rsidRPr="00F043C6">
        <w:t xml:space="preserve">  |                   - borrow later used here</w:t>
      </w:r>
    </w:p>
    <w:p w14:paraId="3E637D35" w14:textId="09B48CF1" w:rsidR="00125134" w:rsidRPr="00125134" w:rsidRDefault="00125134" w:rsidP="00125134">
      <w:pPr>
        <w:pStyle w:val="Body"/>
        <w:rPr>
          <w:lang w:eastAsia="en-GB"/>
        </w:rPr>
      </w:pPr>
      <w:r w:rsidRPr="00125134">
        <w:t xml:space="preserve">The </w:t>
      </w:r>
      <w:r w:rsidR="00AE3F0B">
        <w:t xml:space="preserve">error message says that the </w:t>
      </w:r>
      <w:r w:rsidRPr="00125134">
        <w:t xml:space="preserve">variable </w:t>
      </w:r>
      <w:r w:rsidRPr="00F043C6">
        <w:rPr>
          <w:rStyle w:val="Literal"/>
        </w:rPr>
        <w:t>x</w:t>
      </w:r>
      <w:r w:rsidRPr="00125134">
        <w:t xml:space="preserve"> “</w:t>
      </w:r>
      <w:r w:rsidR="00B62389">
        <w:t xml:space="preserve">does not </w:t>
      </w:r>
      <w:r w:rsidRPr="00125134">
        <w:t xml:space="preserve">live long enough.” The reason is that </w:t>
      </w:r>
      <w:r w:rsidRPr="00F043C6">
        <w:rPr>
          <w:rStyle w:val="Literal"/>
        </w:rPr>
        <w:t>x</w:t>
      </w:r>
      <w:r w:rsidRPr="00125134">
        <w:t xml:space="preserve"> will be out of scope when the inner scope ends on line 7. But </w:t>
      </w:r>
      <w:r w:rsidRPr="00F043C6">
        <w:rPr>
          <w:rStyle w:val="Literal"/>
        </w:rPr>
        <w:t>r</w:t>
      </w:r>
      <w:r w:rsidRPr="00125134">
        <w:t xml:space="preserve"> is still valid for the outer scope; because its scope is larger, we say that it “lives longer.” If Rust allowed this code to work, </w:t>
      </w:r>
      <w:r w:rsidRPr="00F043C6">
        <w:rPr>
          <w:rStyle w:val="Literal"/>
        </w:rPr>
        <w:t>r</w:t>
      </w:r>
      <w:r w:rsidRPr="00125134">
        <w:t xml:space="preserve"> would be referencing memory that was deallocated when </w:t>
      </w:r>
      <w:r w:rsidRPr="00F043C6">
        <w:rPr>
          <w:rStyle w:val="Literal"/>
        </w:rPr>
        <w:t>x</w:t>
      </w:r>
      <w:r w:rsidRPr="00125134">
        <w:t xml:space="preserve"> went out of scope, and anything we tried to do with </w:t>
      </w:r>
      <w:r w:rsidRPr="00F043C6">
        <w:rPr>
          <w:rStyle w:val="Literal"/>
        </w:rPr>
        <w:t>r</w:t>
      </w:r>
      <w:r>
        <w:rPr>
          <w:lang w:eastAsia="en-GB"/>
        </w:rPr>
        <w:t xml:space="preserve"> </w:t>
      </w:r>
      <w:r w:rsidRPr="00125134">
        <w:rPr>
          <w:lang w:eastAsia="en-GB"/>
        </w:rPr>
        <w:t>wouldn’t work correctly. So how does Rust determine that this code is invalid?</w:t>
      </w:r>
      <w:r>
        <w:rPr>
          <w:lang w:eastAsia="en-GB"/>
        </w:rPr>
        <w:t xml:space="preserve"> </w:t>
      </w:r>
      <w:r w:rsidRPr="00125134">
        <w:rPr>
          <w:lang w:eastAsia="en-GB"/>
        </w:rPr>
        <w:t>It uses a borrow checker.</w:t>
      </w:r>
    </w:p>
    <w:bookmarkStart w:id="81" w:name="the-borrow-checker"/>
    <w:bookmarkStart w:id="82" w:name="_Toc106373953"/>
    <w:bookmarkEnd w:id="81"/>
    <w:p w14:paraId="09C72D35" w14:textId="00F60010" w:rsidR="00125134" w:rsidRPr="00125134" w:rsidRDefault="00F67F7D" w:rsidP="00F043C6">
      <w:pPr>
        <w:pStyle w:val="HeadB"/>
        <w:rPr>
          <w:lang w:eastAsia="en-GB"/>
        </w:rPr>
      </w:pPr>
      <w:r>
        <w:rPr>
          <w:lang w:eastAsia="en-GB"/>
        </w:rPr>
        <w:lastRenderedPageBreak/>
        <w:fldChar w:fldCharType="begin"/>
      </w:r>
      <w:r>
        <w:instrText xml:space="preserve"> XE "borrow checker </w:instrText>
      </w:r>
      <w:r w:rsidRPr="00B06597">
        <w:instrText>startRange</w:instrText>
      </w:r>
      <w:r>
        <w:instrText xml:space="preserve">" </w:instrText>
      </w:r>
      <w:r>
        <w:rPr>
          <w:lang w:eastAsia="en-GB"/>
        </w:rPr>
        <w:fldChar w:fldCharType="end"/>
      </w:r>
      <w:r w:rsidR="00125134" w:rsidRPr="00125134">
        <w:rPr>
          <w:lang w:eastAsia="en-GB"/>
        </w:rPr>
        <w:t>The Borrow Checker</w:t>
      </w:r>
      <w:bookmarkEnd w:id="82"/>
    </w:p>
    <w:p w14:paraId="391DF14B" w14:textId="24EE1435" w:rsidR="00125134" w:rsidRPr="00125134" w:rsidRDefault="00125134" w:rsidP="00125134">
      <w:pPr>
        <w:pStyle w:val="Body"/>
        <w:rPr>
          <w:lang w:eastAsia="en-GB"/>
        </w:rPr>
      </w:pPr>
      <w:r w:rsidRPr="00125134">
        <w:t xml:space="preserve">The Rust compiler has a </w:t>
      </w:r>
      <w:r w:rsidRPr="007D5516">
        <w:rPr>
          <w:rStyle w:val="Italic"/>
        </w:rPr>
        <w:t>borrow checker</w:t>
      </w:r>
      <w:r w:rsidRPr="00125134">
        <w:rPr>
          <w:lang w:eastAsia="en-GB"/>
        </w:rPr>
        <w:t xml:space="preserve"> that compares scopes to determine</w:t>
      </w:r>
      <w:r>
        <w:rPr>
          <w:lang w:eastAsia="en-GB"/>
        </w:rPr>
        <w:t xml:space="preserve"> </w:t>
      </w:r>
      <w:r w:rsidRPr="00125134">
        <w:rPr>
          <w:lang w:eastAsia="en-GB"/>
        </w:rPr>
        <w:t>whether all borrows are valid. Listing 10-17 shows the same code as Listing</w:t>
      </w:r>
      <w:r>
        <w:rPr>
          <w:lang w:eastAsia="en-GB"/>
        </w:rPr>
        <w:t xml:space="preserve"> </w:t>
      </w:r>
      <w:r w:rsidRPr="00125134">
        <w:rPr>
          <w:lang w:eastAsia="en-GB"/>
        </w:rPr>
        <w:t>10-16 but with annotations showing the lifetimes of the variables.</w:t>
      </w:r>
    </w:p>
    <w:p w14:paraId="4CBE9613" w14:textId="77777777" w:rsidR="00125134" w:rsidRPr="00F043C6" w:rsidRDefault="00125134" w:rsidP="00F043C6">
      <w:pPr>
        <w:pStyle w:val="Code"/>
      </w:pPr>
      <w:r w:rsidRPr="00F043C6">
        <w:t>fn main() {</w:t>
      </w:r>
    </w:p>
    <w:p w14:paraId="469029D9" w14:textId="77777777" w:rsidR="00125134" w:rsidRPr="00F043C6" w:rsidRDefault="00125134" w:rsidP="00F043C6">
      <w:pPr>
        <w:pStyle w:val="Code"/>
      </w:pPr>
      <w:r w:rsidRPr="00F043C6">
        <w:t xml:space="preserve">    let r;                // ---------+-- 'a</w:t>
      </w:r>
    </w:p>
    <w:p w14:paraId="23A24698" w14:textId="77777777" w:rsidR="00125134" w:rsidRPr="00F043C6" w:rsidRDefault="00125134" w:rsidP="00F043C6">
      <w:pPr>
        <w:pStyle w:val="Code"/>
      </w:pPr>
      <w:r w:rsidRPr="00F043C6">
        <w:t xml:space="preserve">                          //          |</w:t>
      </w:r>
    </w:p>
    <w:p w14:paraId="237B0A1D" w14:textId="77777777" w:rsidR="00125134" w:rsidRPr="00F043C6" w:rsidRDefault="00125134" w:rsidP="00F043C6">
      <w:pPr>
        <w:pStyle w:val="Code"/>
      </w:pPr>
      <w:r w:rsidRPr="00F043C6">
        <w:t xml:space="preserve">    {                     //          |</w:t>
      </w:r>
    </w:p>
    <w:p w14:paraId="423FCCA8" w14:textId="77777777" w:rsidR="00125134" w:rsidRPr="00F043C6" w:rsidRDefault="00125134" w:rsidP="00F043C6">
      <w:pPr>
        <w:pStyle w:val="Code"/>
      </w:pPr>
      <w:r w:rsidRPr="00F043C6">
        <w:t xml:space="preserve">        let x = 5;        // -+-- 'b  |</w:t>
      </w:r>
    </w:p>
    <w:p w14:paraId="249B25DF" w14:textId="77777777" w:rsidR="00125134" w:rsidRPr="00F043C6" w:rsidRDefault="00125134" w:rsidP="00F043C6">
      <w:pPr>
        <w:pStyle w:val="Code"/>
      </w:pPr>
      <w:r w:rsidRPr="00F043C6">
        <w:t xml:space="preserve">        r = &amp;x;           //  |       |</w:t>
      </w:r>
    </w:p>
    <w:p w14:paraId="6F089182" w14:textId="77777777" w:rsidR="00125134" w:rsidRPr="00F043C6" w:rsidRDefault="00125134" w:rsidP="00F043C6">
      <w:pPr>
        <w:pStyle w:val="Code"/>
      </w:pPr>
      <w:r w:rsidRPr="00F043C6">
        <w:t xml:space="preserve">    }                     // -+       |</w:t>
      </w:r>
    </w:p>
    <w:p w14:paraId="36C31C97" w14:textId="77777777" w:rsidR="00125134" w:rsidRPr="00F043C6" w:rsidRDefault="00125134" w:rsidP="00F043C6">
      <w:pPr>
        <w:pStyle w:val="Code"/>
      </w:pPr>
      <w:r w:rsidRPr="00F043C6">
        <w:t xml:space="preserve">                          //          |</w:t>
      </w:r>
    </w:p>
    <w:p w14:paraId="762CAA23" w14:textId="2DB7F177" w:rsidR="00125134" w:rsidRPr="00F043C6" w:rsidRDefault="00125134" w:rsidP="00F043C6">
      <w:pPr>
        <w:pStyle w:val="Code"/>
      </w:pPr>
      <w:r w:rsidRPr="00F043C6">
        <w:t xml:space="preserve">    println!("r: {</w:t>
      </w:r>
      <w:r w:rsidR="00E5583E">
        <w:t>r</w:t>
      </w:r>
      <w:r w:rsidRPr="00F043C6">
        <w:t>}");</w:t>
      </w:r>
      <w:r w:rsidR="00E5583E">
        <w:t xml:space="preserve">  </w:t>
      </w:r>
      <w:r w:rsidRPr="00F043C6">
        <w:t xml:space="preserve"> //          |</w:t>
      </w:r>
    </w:p>
    <w:p w14:paraId="2A880663" w14:textId="77777777" w:rsidR="00125134" w:rsidRPr="00F043C6" w:rsidRDefault="00125134" w:rsidP="00F043C6">
      <w:pPr>
        <w:pStyle w:val="Code"/>
      </w:pPr>
      <w:r w:rsidRPr="00F043C6">
        <w:t>}                         // ---------+</w:t>
      </w:r>
    </w:p>
    <w:p w14:paraId="3F69DF9A" w14:textId="7EE33347" w:rsidR="00125134" w:rsidRPr="00125134" w:rsidRDefault="00125134" w:rsidP="00FA6AD6">
      <w:pPr>
        <w:pStyle w:val="CodeListingCaption"/>
        <w:rPr>
          <w:lang w:eastAsia="en-GB"/>
        </w:rPr>
      </w:pPr>
      <w:r w:rsidRPr="00125134">
        <w:t xml:space="preserve">Annotations of the lifetimes of </w:t>
      </w:r>
      <w:r w:rsidRPr="00F043C6">
        <w:rPr>
          <w:rStyle w:val="Literal"/>
        </w:rPr>
        <w:t>r</w:t>
      </w:r>
      <w:r w:rsidRPr="00125134">
        <w:t xml:space="preserve"> and </w:t>
      </w:r>
      <w:r w:rsidRPr="00F043C6">
        <w:rPr>
          <w:rStyle w:val="Literal"/>
        </w:rPr>
        <w:t>x</w:t>
      </w:r>
      <w:r w:rsidRPr="00125134">
        <w:t xml:space="preserve">, named </w:t>
      </w:r>
      <w:r w:rsidRPr="00F043C6">
        <w:rPr>
          <w:rStyle w:val="Literal"/>
        </w:rPr>
        <w:t>'a</w:t>
      </w:r>
      <w:r w:rsidRPr="00125134">
        <w:t xml:space="preserve"> and </w:t>
      </w:r>
      <w:r w:rsidRPr="00F043C6">
        <w:rPr>
          <w:rStyle w:val="Literal"/>
        </w:rPr>
        <w:t>'b</w:t>
      </w:r>
      <w:r w:rsidRPr="00125134">
        <w:rPr>
          <w:lang w:eastAsia="en-GB"/>
        </w:rPr>
        <w:t>, respectively</w:t>
      </w:r>
    </w:p>
    <w:p w14:paraId="5BB3F667" w14:textId="17B66B2F" w:rsidR="00125134" w:rsidRPr="00125134" w:rsidRDefault="00125134" w:rsidP="00125134">
      <w:pPr>
        <w:pStyle w:val="Body"/>
        <w:rPr>
          <w:lang w:eastAsia="en-GB"/>
        </w:rPr>
      </w:pPr>
      <w:r w:rsidRPr="00125134">
        <w:rPr>
          <w:lang w:eastAsia="en-GB"/>
        </w:rPr>
        <w:t xml:space="preserve">Here, we’ve annotated the lifetime of </w:t>
      </w:r>
      <w:r w:rsidRPr="00F043C6">
        <w:rPr>
          <w:rStyle w:val="Literal"/>
        </w:rPr>
        <w:t>r</w:t>
      </w:r>
      <w:r w:rsidRPr="00125134">
        <w:t xml:space="preserve"> with </w:t>
      </w:r>
      <w:r w:rsidRPr="00F043C6">
        <w:rPr>
          <w:rStyle w:val="Literal"/>
        </w:rPr>
        <w:t>'a</w:t>
      </w:r>
      <w:r w:rsidRPr="00125134">
        <w:t xml:space="preserve"> and the lifetime of </w:t>
      </w:r>
      <w:r w:rsidRPr="00F043C6">
        <w:rPr>
          <w:rStyle w:val="Literal"/>
        </w:rPr>
        <w:t>x</w:t>
      </w:r>
      <w:r w:rsidRPr="00125134">
        <w:t xml:space="preserve"> with </w:t>
      </w:r>
      <w:r w:rsidRPr="00F043C6">
        <w:rPr>
          <w:rStyle w:val="Literal"/>
        </w:rPr>
        <w:t>'b</w:t>
      </w:r>
      <w:r w:rsidRPr="00125134">
        <w:t xml:space="preserve">. As you can see, the inner </w:t>
      </w:r>
      <w:r w:rsidRPr="00F043C6">
        <w:rPr>
          <w:rStyle w:val="Literal"/>
        </w:rPr>
        <w:t>'b</w:t>
      </w:r>
      <w:r w:rsidRPr="00125134">
        <w:t xml:space="preserve"> block is much smaller than the outer </w:t>
      </w:r>
      <w:r w:rsidRPr="00F043C6">
        <w:rPr>
          <w:rStyle w:val="Literal"/>
        </w:rPr>
        <w:t>'a</w:t>
      </w:r>
      <w:r w:rsidRPr="00125134">
        <w:t xml:space="preserve"> lifetime block. At compile time, Rust compares the size of the two lifetimes and sees that </w:t>
      </w:r>
      <w:r w:rsidRPr="00F043C6">
        <w:rPr>
          <w:rStyle w:val="Literal"/>
        </w:rPr>
        <w:t>r</w:t>
      </w:r>
      <w:r w:rsidRPr="00125134">
        <w:t xml:space="preserve"> has a lifetime of </w:t>
      </w:r>
      <w:r w:rsidRPr="00F043C6">
        <w:rPr>
          <w:rStyle w:val="Literal"/>
        </w:rPr>
        <w:t>'a</w:t>
      </w:r>
      <w:r w:rsidRPr="00125134">
        <w:t xml:space="preserve"> but that it refers to memory with a lifetime of </w:t>
      </w:r>
      <w:r w:rsidRPr="00F043C6">
        <w:rPr>
          <w:rStyle w:val="Literal"/>
        </w:rPr>
        <w:t>'b</w:t>
      </w:r>
      <w:r w:rsidRPr="00125134">
        <w:t xml:space="preserve">. The program is rejected because </w:t>
      </w:r>
      <w:r w:rsidRPr="00F043C6">
        <w:rPr>
          <w:rStyle w:val="Literal"/>
        </w:rPr>
        <w:t>'b</w:t>
      </w:r>
      <w:r w:rsidRPr="00125134">
        <w:t xml:space="preserve"> is shorter than </w:t>
      </w:r>
      <w:r w:rsidRPr="00F043C6">
        <w:rPr>
          <w:rStyle w:val="Literal"/>
        </w:rPr>
        <w:t>'a</w:t>
      </w:r>
      <w:r w:rsidRPr="00125134">
        <w:rPr>
          <w:lang w:eastAsia="en-GB"/>
        </w:rPr>
        <w:t>: the subject of the reference doesn’t live as long as the reference.</w:t>
      </w:r>
    </w:p>
    <w:p w14:paraId="2200B6FE" w14:textId="206122D1" w:rsidR="00125134" w:rsidRPr="00125134" w:rsidRDefault="00125134" w:rsidP="00F043C6">
      <w:pPr>
        <w:pStyle w:val="Body"/>
        <w:rPr>
          <w:lang w:eastAsia="en-GB"/>
        </w:rPr>
      </w:pPr>
      <w:r w:rsidRPr="00125134">
        <w:rPr>
          <w:lang w:eastAsia="en-GB"/>
        </w:rPr>
        <w:t>Listing 10-18 fixes the code so it doesn’t have a dangling reference and</w:t>
      </w:r>
      <w:r>
        <w:rPr>
          <w:lang w:eastAsia="en-GB"/>
        </w:rPr>
        <w:t xml:space="preserve"> </w:t>
      </w:r>
      <w:r w:rsidR="000745B2">
        <w:rPr>
          <w:lang w:eastAsia="en-GB"/>
        </w:rPr>
        <w:t xml:space="preserve">it </w:t>
      </w:r>
      <w:r w:rsidRPr="00125134">
        <w:rPr>
          <w:lang w:eastAsia="en-GB"/>
        </w:rPr>
        <w:t>compiles without any errors.</w:t>
      </w:r>
    </w:p>
    <w:p w14:paraId="1079057E" w14:textId="77777777" w:rsidR="00125134" w:rsidRPr="00F043C6" w:rsidRDefault="00125134" w:rsidP="00F043C6">
      <w:pPr>
        <w:pStyle w:val="Code"/>
      </w:pPr>
      <w:r w:rsidRPr="00F043C6">
        <w:t>fn main() {</w:t>
      </w:r>
    </w:p>
    <w:p w14:paraId="0DD476BD" w14:textId="77777777" w:rsidR="00125134" w:rsidRPr="00F043C6" w:rsidRDefault="00125134" w:rsidP="00F043C6">
      <w:pPr>
        <w:pStyle w:val="Code"/>
      </w:pPr>
      <w:r w:rsidRPr="00F043C6">
        <w:t xml:space="preserve">    let x = 5;            // ----------+-- 'b</w:t>
      </w:r>
    </w:p>
    <w:p w14:paraId="2ADBDA79" w14:textId="77777777" w:rsidR="00125134" w:rsidRPr="00F043C6" w:rsidRDefault="00125134" w:rsidP="00F043C6">
      <w:pPr>
        <w:pStyle w:val="Code"/>
      </w:pPr>
      <w:r w:rsidRPr="00F043C6">
        <w:t xml:space="preserve">                          //           |</w:t>
      </w:r>
    </w:p>
    <w:p w14:paraId="4F591512" w14:textId="77777777" w:rsidR="00125134" w:rsidRPr="00F043C6" w:rsidRDefault="00125134" w:rsidP="00F043C6">
      <w:pPr>
        <w:pStyle w:val="Code"/>
      </w:pPr>
      <w:r w:rsidRPr="00F043C6">
        <w:t xml:space="preserve">    let r = &amp;x;           // --+-- 'a  |</w:t>
      </w:r>
    </w:p>
    <w:p w14:paraId="278A2776" w14:textId="77777777" w:rsidR="00125134" w:rsidRPr="00F043C6" w:rsidRDefault="00125134" w:rsidP="00F043C6">
      <w:pPr>
        <w:pStyle w:val="Code"/>
      </w:pPr>
      <w:r w:rsidRPr="00F043C6">
        <w:t xml:space="preserve">                          //   |       |</w:t>
      </w:r>
    </w:p>
    <w:p w14:paraId="7A189E20" w14:textId="04B71DE1" w:rsidR="00125134" w:rsidRPr="00F043C6" w:rsidRDefault="00125134" w:rsidP="00F043C6">
      <w:pPr>
        <w:pStyle w:val="Code"/>
      </w:pPr>
      <w:r w:rsidRPr="00F043C6">
        <w:t xml:space="preserve">    println!("r: {</w:t>
      </w:r>
      <w:r w:rsidR="009606D7">
        <w:t>r</w:t>
      </w:r>
      <w:r w:rsidRPr="00F043C6">
        <w:t xml:space="preserve">}"); </w:t>
      </w:r>
      <w:r w:rsidR="009606D7">
        <w:t xml:space="preserve">  </w:t>
      </w:r>
      <w:r w:rsidRPr="00F043C6">
        <w:t>//   |       |</w:t>
      </w:r>
    </w:p>
    <w:p w14:paraId="1D771DAD" w14:textId="77777777" w:rsidR="00125134" w:rsidRPr="00F043C6" w:rsidRDefault="00125134" w:rsidP="00F043C6">
      <w:pPr>
        <w:pStyle w:val="Code"/>
      </w:pPr>
      <w:r w:rsidRPr="00F043C6">
        <w:t xml:space="preserve">                          // --+       |</w:t>
      </w:r>
    </w:p>
    <w:p w14:paraId="7DBA269F" w14:textId="77777777" w:rsidR="00125134" w:rsidRPr="00F043C6" w:rsidRDefault="00125134" w:rsidP="00F043C6">
      <w:pPr>
        <w:pStyle w:val="Code"/>
      </w:pPr>
      <w:r w:rsidRPr="00F043C6">
        <w:t>}                         // ----------+</w:t>
      </w:r>
    </w:p>
    <w:p w14:paraId="6968AB7A" w14:textId="11FBF7CD" w:rsidR="00125134" w:rsidRPr="00125134" w:rsidRDefault="00125134" w:rsidP="00FA6AD6">
      <w:pPr>
        <w:pStyle w:val="CodeListingCaption"/>
        <w:rPr>
          <w:lang w:eastAsia="en-GB"/>
        </w:rPr>
      </w:pPr>
      <w:r w:rsidRPr="00125134">
        <w:rPr>
          <w:lang w:eastAsia="en-GB"/>
        </w:rPr>
        <w:t>A valid reference because the data has a longer lifetime than</w:t>
      </w:r>
      <w:r>
        <w:rPr>
          <w:lang w:eastAsia="en-GB"/>
        </w:rPr>
        <w:t xml:space="preserve"> </w:t>
      </w:r>
      <w:r w:rsidRPr="00125134">
        <w:rPr>
          <w:lang w:eastAsia="en-GB"/>
        </w:rPr>
        <w:t>the reference</w:t>
      </w:r>
    </w:p>
    <w:p w14:paraId="6F876220" w14:textId="69EDF394" w:rsidR="00125134" w:rsidRPr="00125134" w:rsidRDefault="00125134" w:rsidP="00125134">
      <w:pPr>
        <w:pStyle w:val="Body"/>
        <w:rPr>
          <w:lang w:eastAsia="en-GB"/>
        </w:rPr>
      </w:pPr>
      <w:r w:rsidRPr="00125134">
        <w:t xml:space="preserve">Here, </w:t>
      </w:r>
      <w:r w:rsidRPr="00F043C6">
        <w:rPr>
          <w:rStyle w:val="Literal"/>
        </w:rPr>
        <w:t>x</w:t>
      </w:r>
      <w:r w:rsidRPr="00125134">
        <w:t xml:space="preserve"> has the lifetime </w:t>
      </w:r>
      <w:r w:rsidRPr="00F043C6">
        <w:rPr>
          <w:rStyle w:val="Literal"/>
        </w:rPr>
        <w:t>'b</w:t>
      </w:r>
      <w:r w:rsidRPr="00125134">
        <w:t xml:space="preserve">, which in this case is larger than </w:t>
      </w:r>
      <w:r w:rsidRPr="00F043C6">
        <w:rPr>
          <w:rStyle w:val="Literal"/>
        </w:rPr>
        <w:t>'a</w:t>
      </w:r>
      <w:r w:rsidRPr="00125134">
        <w:t xml:space="preserve">. This means </w:t>
      </w:r>
      <w:r w:rsidRPr="00F043C6">
        <w:rPr>
          <w:rStyle w:val="Literal"/>
        </w:rPr>
        <w:t>r</w:t>
      </w:r>
      <w:r w:rsidRPr="00125134">
        <w:t xml:space="preserve"> can reference </w:t>
      </w:r>
      <w:r w:rsidRPr="00F043C6">
        <w:rPr>
          <w:rStyle w:val="Literal"/>
        </w:rPr>
        <w:t>x</w:t>
      </w:r>
      <w:r w:rsidRPr="00125134">
        <w:t xml:space="preserve"> because Rust knows that the reference in </w:t>
      </w:r>
      <w:r w:rsidRPr="00F043C6">
        <w:rPr>
          <w:rStyle w:val="Literal"/>
        </w:rPr>
        <w:t>r</w:t>
      </w:r>
      <w:r w:rsidRPr="00125134">
        <w:t xml:space="preserve"> will always be valid while </w:t>
      </w:r>
      <w:r w:rsidRPr="00F043C6">
        <w:rPr>
          <w:rStyle w:val="Literal"/>
        </w:rPr>
        <w:t>x</w:t>
      </w:r>
      <w:r w:rsidRPr="00125134">
        <w:rPr>
          <w:lang w:eastAsia="en-GB"/>
        </w:rPr>
        <w:t xml:space="preserve"> is valid.</w:t>
      </w:r>
    </w:p>
    <w:p w14:paraId="37CC5AAA" w14:textId="704E8990" w:rsidR="00125134" w:rsidRPr="00125134" w:rsidRDefault="00125134" w:rsidP="00F043C6">
      <w:pPr>
        <w:pStyle w:val="Body"/>
        <w:rPr>
          <w:lang w:eastAsia="en-GB"/>
        </w:rPr>
      </w:pPr>
      <w:r w:rsidRPr="00125134">
        <w:rPr>
          <w:lang w:eastAsia="en-GB"/>
        </w:rPr>
        <w:t>Now that you know where the lifetimes of references are and how Rust analyzes</w:t>
      </w:r>
      <w:r>
        <w:rPr>
          <w:lang w:eastAsia="en-GB"/>
        </w:rPr>
        <w:t xml:space="preserve"> </w:t>
      </w:r>
      <w:r w:rsidRPr="00125134">
        <w:rPr>
          <w:lang w:eastAsia="en-GB"/>
        </w:rPr>
        <w:t>lifetimes to ensure references will always be valid, let’s explore generic</w:t>
      </w:r>
      <w:r>
        <w:rPr>
          <w:lang w:eastAsia="en-GB"/>
        </w:rPr>
        <w:t xml:space="preserve"> </w:t>
      </w:r>
      <w:r w:rsidRPr="00125134">
        <w:rPr>
          <w:lang w:eastAsia="en-GB"/>
        </w:rPr>
        <w:t>lifetimes of parameters and return values in the context of functions.</w:t>
      </w:r>
      <w:r w:rsidR="00E37490">
        <w:rPr>
          <w:lang w:eastAsia="en-GB"/>
        </w:rPr>
        <w:fldChar w:fldCharType="begin"/>
      </w:r>
      <w:r w:rsidR="00E37490">
        <w:instrText xml:space="preserve"> XE "dangling reference end</w:instrText>
      </w:r>
      <w:r w:rsidR="00E37490" w:rsidRPr="00B06597">
        <w:instrText>Range</w:instrText>
      </w:r>
      <w:r w:rsidR="00E37490">
        <w:instrText xml:space="preserve">" </w:instrText>
      </w:r>
      <w:r w:rsidR="00E37490">
        <w:rPr>
          <w:lang w:eastAsia="en-GB"/>
        </w:rPr>
        <w:fldChar w:fldCharType="end"/>
      </w:r>
    </w:p>
    <w:bookmarkStart w:id="83" w:name="generic-lifetimes-in-functions"/>
    <w:bookmarkStart w:id="84" w:name="_Toc106373954"/>
    <w:bookmarkEnd w:id="83"/>
    <w:p w14:paraId="35BEFB1C" w14:textId="156C52F1" w:rsidR="00125134" w:rsidRPr="00125134" w:rsidRDefault="00CE0860" w:rsidP="00F043C6">
      <w:pPr>
        <w:pStyle w:val="HeadB"/>
        <w:rPr>
          <w:lang w:eastAsia="en-GB"/>
        </w:rPr>
      </w:pPr>
      <w:r>
        <w:rPr>
          <w:lang w:eastAsia="en-GB"/>
        </w:rPr>
        <w:fldChar w:fldCharType="begin"/>
      </w:r>
      <w:r>
        <w:instrText xml:space="preserve"> XE "lifetimes:annotation of </w:instrText>
      </w:r>
      <w:r w:rsidRPr="00B06597">
        <w:instrText>startRange</w:instrText>
      </w:r>
      <w:r>
        <w:instrText xml:space="preserve">" </w:instrText>
      </w:r>
      <w:r>
        <w:rPr>
          <w:lang w:eastAsia="en-GB"/>
        </w:rPr>
        <w:fldChar w:fldCharType="end"/>
      </w:r>
      <w:r w:rsidR="00125134" w:rsidRPr="00125134">
        <w:rPr>
          <w:lang w:eastAsia="en-GB"/>
        </w:rPr>
        <w:t>Generic Lifetimes in Functions</w:t>
      </w:r>
      <w:bookmarkEnd w:id="84"/>
    </w:p>
    <w:p w14:paraId="7AB4225B" w14:textId="0435A055" w:rsidR="00125134" w:rsidRPr="00125134" w:rsidRDefault="00125134" w:rsidP="00125134">
      <w:pPr>
        <w:pStyle w:val="Body"/>
        <w:rPr>
          <w:lang w:eastAsia="en-GB"/>
        </w:rPr>
      </w:pPr>
      <w:r w:rsidRPr="00125134">
        <w:t xml:space="preserve">We’ll write a function that returns the longer of two string slices. This </w:t>
      </w:r>
      <w:r w:rsidRPr="00125134">
        <w:lastRenderedPageBreak/>
        <w:t xml:space="preserve">function will take two string slices and return a single string slice. After we’ve implemented the </w:t>
      </w:r>
      <w:r w:rsidRPr="00F043C6">
        <w:rPr>
          <w:rStyle w:val="Literal"/>
        </w:rPr>
        <w:t>longest</w:t>
      </w:r>
      <w:r w:rsidRPr="00125134">
        <w:t xml:space="preserve"> function, the code in Listing 10-19 should print </w:t>
      </w:r>
      <w:r w:rsidRPr="00F043C6">
        <w:rPr>
          <w:rStyle w:val="Literal"/>
        </w:rPr>
        <w:t>The longest string is abcd</w:t>
      </w:r>
      <w:r w:rsidRPr="00125134">
        <w:rPr>
          <w:lang w:eastAsia="en-GB"/>
        </w:rPr>
        <w:t>.</w:t>
      </w:r>
    </w:p>
    <w:p w14:paraId="6B96FE4F" w14:textId="7F188D87" w:rsidR="00125134" w:rsidRPr="00125134" w:rsidRDefault="00125134" w:rsidP="007554D1">
      <w:pPr>
        <w:pStyle w:val="CodeLabel"/>
        <w:rPr>
          <w:lang w:eastAsia="en-GB"/>
        </w:rPr>
      </w:pPr>
      <w:r w:rsidRPr="00125134">
        <w:rPr>
          <w:lang w:eastAsia="en-GB"/>
        </w:rPr>
        <w:t>src/main.rs</w:t>
      </w:r>
    </w:p>
    <w:p w14:paraId="1AA70347" w14:textId="77777777" w:rsidR="00125134" w:rsidRPr="00F043C6" w:rsidRDefault="00125134" w:rsidP="00F043C6">
      <w:pPr>
        <w:pStyle w:val="Code"/>
      </w:pPr>
      <w:r w:rsidRPr="00F043C6">
        <w:t>fn main() {</w:t>
      </w:r>
    </w:p>
    <w:p w14:paraId="143587E6" w14:textId="77777777" w:rsidR="00125134" w:rsidRPr="00F043C6" w:rsidRDefault="00125134" w:rsidP="00F043C6">
      <w:pPr>
        <w:pStyle w:val="Code"/>
      </w:pPr>
      <w:r w:rsidRPr="00F043C6">
        <w:t xml:space="preserve">    let string1 = String::from("abcd");</w:t>
      </w:r>
    </w:p>
    <w:p w14:paraId="64AB3282" w14:textId="77777777" w:rsidR="00125134" w:rsidRPr="00F043C6" w:rsidRDefault="00125134" w:rsidP="00F043C6">
      <w:pPr>
        <w:pStyle w:val="Code"/>
      </w:pPr>
      <w:r w:rsidRPr="00F043C6">
        <w:t xml:space="preserve">    let string2 = "xyz";</w:t>
      </w:r>
    </w:p>
    <w:p w14:paraId="16BD88A9" w14:textId="77777777" w:rsidR="00125134" w:rsidRPr="00F043C6" w:rsidRDefault="00125134" w:rsidP="00F043C6">
      <w:pPr>
        <w:pStyle w:val="Code"/>
      </w:pPr>
    </w:p>
    <w:p w14:paraId="0030704C" w14:textId="77777777" w:rsidR="00125134" w:rsidRPr="00F043C6" w:rsidRDefault="00125134" w:rsidP="00F043C6">
      <w:pPr>
        <w:pStyle w:val="Code"/>
      </w:pPr>
      <w:r w:rsidRPr="00F043C6">
        <w:t xml:space="preserve">    let result = longest(string1.as_str(), string2);</w:t>
      </w:r>
    </w:p>
    <w:p w14:paraId="5D50D03A" w14:textId="6BFA6662" w:rsidR="00125134" w:rsidRPr="00F043C6" w:rsidRDefault="00125134" w:rsidP="00F043C6">
      <w:pPr>
        <w:pStyle w:val="Code"/>
      </w:pPr>
      <w:r w:rsidRPr="00F043C6">
        <w:t xml:space="preserve">    println!("The longest string is {</w:t>
      </w:r>
      <w:r w:rsidR="00FE08C8">
        <w:t>result</w:t>
      </w:r>
      <w:r w:rsidRPr="00F043C6">
        <w:t>}");</w:t>
      </w:r>
    </w:p>
    <w:p w14:paraId="005118E4" w14:textId="77777777" w:rsidR="00125134" w:rsidRPr="00F043C6" w:rsidRDefault="00125134" w:rsidP="00F043C6">
      <w:pPr>
        <w:pStyle w:val="Code"/>
      </w:pPr>
      <w:r w:rsidRPr="00F043C6">
        <w:t>}</w:t>
      </w:r>
    </w:p>
    <w:p w14:paraId="4234A032" w14:textId="580CD70F" w:rsidR="00125134" w:rsidRPr="00125134" w:rsidRDefault="00125134" w:rsidP="00FA6AD6">
      <w:pPr>
        <w:pStyle w:val="CodeListingCaption"/>
        <w:rPr>
          <w:lang w:eastAsia="en-GB"/>
        </w:rPr>
      </w:pPr>
      <w:r w:rsidRPr="00125134">
        <w:t xml:space="preserve">A </w:t>
      </w:r>
      <w:r w:rsidRPr="00F043C6">
        <w:rPr>
          <w:rStyle w:val="Literal"/>
        </w:rPr>
        <w:t>main</w:t>
      </w:r>
      <w:r w:rsidRPr="00125134">
        <w:t xml:space="preserve"> function that calls the </w:t>
      </w:r>
      <w:r w:rsidRPr="00F043C6">
        <w:rPr>
          <w:rStyle w:val="Literal"/>
        </w:rPr>
        <w:t>longest</w:t>
      </w:r>
      <w:r w:rsidRPr="00125134">
        <w:rPr>
          <w:lang w:eastAsia="en-GB"/>
        </w:rPr>
        <w:t xml:space="preserve"> function to find the</w:t>
      </w:r>
      <w:r>
        <w:rPr>
          <w:lang w:eastAsia="en-GB"/>
        </w:rPr>
        <w:t xml:space="preserve"> </w:t>
      </w:r>
      <w:r w:rsidRPr="00125134">
        <w:rPr>
          <w:lang w:eastAsia="en-GB"/>
        </w:rPr>
        <w:t>longer of two string slices</w:t>
      </w:r>
    </w:p>
    <w:p w14:paraId="77F26EEF" w14:textId="043963C0" w:rsidR="00125134" w:rsidRPr="00125134" w:rsidRDefault="00125134" w:rsidP="00125134">
      <w:pPr>
        <w:pStyle w:val="Body"/>
        <w:rPr>
          <w:lang w:eastAsia="en-GB"/>
        </w:rPr>
      </w:pPr>
      <w:r w:rsidRPr="00125134">
        <w:rPr>
          <w:lang w:eastAsia="en-GB"/>
        </w:rPr>
        <w:t>Note that we want the function to take string slices, which are references,</w:t>
      </w:r>
      <w:r>
        <w:rPr>
          <w:lang w:eastAsia="en-GB"/>
        </w:rPr>
        <w:t xml:space="preserve"> </w:t>
      </w:r>
      <w:r w:rsidRPr="00125134">
        <w:rPr>
          <w:lang w:eastAsia="en-GB"/>
        </w:rPr>
        <w:t xml:space="preserve">rather than strings, because we don’t want the </w:t>
      </w:r>
      <w:r w:rsidRPr="00F043C6">
        <w:rPr>
          <w:rStyle w:val="Literal"/>
        </w:rPr>
        <w:t>longest</w:t>
      </w:r>
      <w:r w:rsidRPr="00125134">
        <w:rPr>
          <w:lang w:eastAsia="en-GB"/>
        </w:rPr>
        <w:t xml:space="preserve"> function to take</w:t>
      </w:r>
      <w:r>
        <w:rPr>
          <w:lang w:eastAsia="en-GB"/>
        </w:rPr>
        <w:t xml:space="preserve"> </w:t>
      </w:r>
      <w:r w:rsidRPr="00125134">
        <w:rPr>
          <w:lang w:eastAsia="en-GB"/>
        </w:rPr>
        <w:t xml:space="preserve">ownership of its parameters. Refer to </w:t>
      </w:r>
      <w:r w:rsidRPr="000F2A09">
        <w:rPr>
          <w:rStyle w:val="Xref"/>
        </w:rPr>
        <w:t>“String Slices as Parameters”</w:t>
      </w:r>
      <w:r w:rsidRPr="00125134">
        <w:rPr>
          <w:lang w:eastAsia="en-GB"/>
        </w:rPr>
        <w:t xml:space="preserve"> </w:t>
      </w:r>
      <w:r w:rsidR="00C77B06">
        <w:rPr>
          <w:lang w:eastAsia="en-GB"/>
        </w:rPr>
        <w:t>o</w:t>
      </w:r>
      <w:r w:rsidRPr="00125134">
        <w:rPr>
          <w:lang w:eastAsia="en-GB"/>
        </w:rPr>
        <w:t xml:space="preserve">n </w:t>
      </w:r>
      <w:r w:rsidR="00C77B06">
        <w:rPr>
          <w:rStyle w:val="Xref"/>
        </w:rPr>
        <w:t>page XX</w:t>
      </w:r>
      <w:r w:rsidRPr="00125134">
        <w:rPr>
          <w:lang w:eastAsia="en-GB"/>
        </w:rPr>
        <w:t xml:space="preserve"> for more discussion about why the parameters we use in Listing</w:t>
      </w:r>
      <w:r>
        <w:rPr>
          <w:lang w:eastAsia="en-GB"/>
        </w:rPr>
        <w:t xml:space="preserve"> </w:t>
      </w:r>
      <w:r w:rsidRPr="00125134">
        <w:rPr>
          <w:lang w:eastAsia="en-GB"/>
        </w:rPr>
        <w:t>10-19 are the ones we want.</w:t>
      </w:r>
    </w:p>
    <w:p w14:paraId="2A96CE12" w14:textId="34B810A1" w:rsidR="00125134" w:rsidRPr="00125134" w:rsidRDefault="00125134" w:rsidP="00125134">
      <w:pPr>
        <w:pStyle w:val="Body"/>
        <w:rPr>
          <w:lang w:eastAsia="en-GB"/>
        </w:rPr>
      </w:pPr>
      <w:r w:rsidRPr="00125134">
        <w:rPr>
          <w:lang w:eastAsia="en-GB"/>
        </w:rPr>
        <w:t xml:space="preserve">If we try to implement the </w:t>
      </w:r>
      <w:r w:rsidRPr="00F043C6">
        <w:rPr>
          <w:rStyle w:val="Literal"/>
        </w:rPr>
        <w:t>longest</w:t>
      </w:r>
      <w:r w:rsidRPr="00125134">
        <w:rPr>
          <w:lang w:eastAsia="en-GB"/>
        </w:rPr>
        <w:t xml:space="preserve"> function as shown in Listing 10-20, it</w:t>
      </w:r>
      <w:r>
        <w:rPr>
          <w:lang w:eastAsia="en-GB"/>
        </w:rPr>
        <w:t xml:space="preserve"> </w:t>
      </w:r>
      <w:r w:rsidRPr="00125134">
        <w:rPr>
          <w:lang w:eastAsia="en-GB"/>
        </w:rPr>
        <w:t>won’t compile.</w:t>
      </w:r>
    </w:p>
    <w:p w14:paraId="766C5D21" w14:textId="28B47E04" w:rsidR="00125134" w:rsidRPr="00125134" w:rsidRDefault="00125134" w:rsidP="007554D1">
      <w:pPr>
        <w:pStyle w:val="CodeLabel"/>
        <w:rPr>
          <w:lang w:eastAsia="en-GB"/>
        </w:rPr>
      </w:pPr>
      <w:r w:rsidRPr="00125134">
        <w:rPr>
          <w:lang w:eastAsia="en-GB"/>
        </w:rPr>
        <w:t>src/main.rs</w:t>
      </w:r>
    </w:p>
    <w:p w14:paraId="363DBDF7" w14:textId="77777777" w:rsidR="00125134" w:rsidRPr="00F043C6" w:rsidRDefault="00125134" w:rsidP="00F043C6">
      <w:pPr>
        <w:pStyle w:val="Code"/>
      </w:pPr>
      <w:r w:rsidRPr="00F043C6">
        <w:t>fn longest(x: &amp;str, y: &amp;str) -&gt; &amp;str {</w:t>
      </w:r>
    </w:p>
    <w:p w14:paraId="79AD73AF" w14:textId="77777777" w:rsidR="00125134" w:rsidRPr="00F043C6" w:rsidRDefault="00125134" w:rsidP="00F043C6">
      <w:pPr>
        <w:pStyle w:val="Code"/>
      </w:pPr>
      <w:r w:rsidRPr="00F043C6">
        <w:t xml:space="preserve">    if x.len() &gt; y.len() {</w:t>
      </w:r>
    </w:p>
    <w:p w14:paraId="0E3C014E" w14:textId="77777777" w:rsidR="00125134" w:rsidRPr="00F043C6" w:rsidRDefault="00125134" w:rsidP="00F043C6">
      <w:pPr>
        <w:pStyle w:val="Code"/>
      </w:pPr>
      <w:r w:rsidRPr="00F043C6">
        <w:t xml:space="preserve">        x</w:t>
      </w:r>
    </w:p>
    <w:p w14:paraId="2F0AC336" w14:textId="77777777" w:rsidR="00125134" w:rsidRPr="00F043C6" w:rsidRDefault="00125134" w:rsidP="00F043C6">
      <w:pPr>
        <w:pStyle w:val="Code"/>
      </w:pPr>
      <w:r w:rsidRPr="00F043C6">
        <w:t xml:space="preserve">    } else {</w:t>
      </w:r>
    </w:p>
    <w:p w14:paraId="4AEFB918" w14:textId="77777777" w:rsidR="00125134" w:rsidRPr="00F043C6" w:rsidRDefault="00125134" w:rsidP="00F043C6">
      <w:pPr>
        <w:pStyle w:val="Code"/>
      </w:pPr>
      <w:r w:rsidRPr="00F043C6">
        <w:t xml:space="preserve">        y</w:t>
      </w:r>
    </w:p>
    <w:p w14:paraId="699CBCAF" w14:textId="77777777" w:rsidR="00125134" w:rsidRPr="00F043C6" w:rsidRDefault="00125134" w:rsidP="00F043C6">
      <w:pPr>
        <w:pStyle w:val="Code"/>
      </w:pPr>
      <w:r w:rsidRPr="00F043C6">
        <w:t xml:space="preserve">    }</w:t>
      </w:r>
    </w:p>
    <w:p w14:paraId="3CFF8627" w14:textId="77777777" w:rsidR="00125134" w:rsidRPr="00F043C6" w:rsidRDefault="00125134" w:rsidP="00F043C6">
      <w:pPr>
        <w:pStyle w:val="Code"/>
      </w:pPr>
      <w:r w:rsidRPr="00F043C6">
        <w:t>}</w:t>
      </w:r>
    </w:p>
    <w:p w14:paraId="31CA5452" w14:textId="67D03E57" w:rsidR="00125134" w:rsidRPr="00125134" w:rsidRDefault="00125134" w:rsidP="00FA6AD6">
      <w:pPr>
        <w:pStyle w:val="CodeListingCaption"/>
        <w:rPr>
          <w:lang w:eastAsia="en-GB"/>
        </w:rPr>
      </w:pPr>
      <w:r w:rsidRPr="00125134">
        <w:t xml:space="preserve">An implementation of the </w:t>
      </w:r>
      <w:r w:rsidRPr="00F043C6">
        <w:rPr>
          <w:rStyle w:val="Literal"/>
        </w:rPr>
        <w:t>longest</w:t>
      </w:r>
      <w:r w:rsidRPr="00125134">
        <w:rPr>
          <w:lang w:eastAsia="en-GB"/>
        </w:rPr>
        <w:t xml:space="preserve"> function that returns the</w:t>
      </w:r>
      <w:r>
        <w:rPr>
          <w:lang w:eastAsia="en-GB"/>
        </w:rPr>
        <w:t xml:space="preserve"> </w:t>
      </w:r>
      <w:r w:rsidRPr="00125134">
        <w:rPr>
          <w:lang w:eastAsia="en-GB"/>
        </w:rPr>
        <w:t>longer of two string slices but does not yet compile</w:t>
      </w:r>
    </w:p>
    <w:p w14:paraId="3A119293" w14:textId="77777777" w:rsidR="00125134" w:rsidRPr="00125134" w:rsidRDefault="00125134" w:rsidP="00F043C6">
      <w:pPr>
        <w:pStyle w:val="Body"/>
        <w:rPr>
          <w:lang w:eastAsia="en-GB"/>
        </w:rPr>
      </w:pPr>
      <w:r w:rsidRPr="00125134">
        <w:rPr>
          <w:lang w:eastAsia="en-GB"/>
        </w:rPr>
        <w:t>Instead, we get the following error that talks about lifetimes:</w:t>
      </w:r>
    </w:p>
    <w:p w14:paraId="4F30E180" w14:textId="77777777" w:rsidR="00125134" w:rsidRPr="00F043C6" w:rsidRDefault="00125134" w:rsidP="000D6BD5">
      <w:pPr>
        <w:pStyle w:val="CodeWide"/>
      </w:pPr>
      <w:r w:rsidRPr="00F043C6">
        <w:t>error[E0106]: missing lifetime specifier</w:t>
      </w:r>
    </w:p>
    <w:p w14:paraId="2147CC03" w14:textId="77777777" w:rsidR="00125134" w:rsidRPr="00F043C6" w:rsidRDefault="00125134" w:rsidP="000D6BD5">
      <w:pPr>
        <w:pStyle w:val="CodeWide"/>
      </w:pPr>
      <w:r w:rsidRPr="00F043C6">
        <w:t xml:space="preserve"> --&gt; src/main.rs:9:33</w:t>
      </w:r>
    </w:p>
    <w:p w14:paraId="5A6A40C4" w14:textId="77777777" w:rsidR="00125134" w:rsidRPr="00F043C6" w:rsidRDefault="00125134" w:rsidP="000D6BD5">
      <w:pPr>
        <w:pStyle w:val="CodeWide"/>
      </w:pPr>
      <w:r w:rsidRPr="00F043C6">
        <w:t xml:space="preserve">  |</w:t>
      </w:r>
    </w:p>
    <w:p w14:paraId="39438974" w14:textId="77777777" w:rsidR="00125134" w:rsidRPr="00F043C6" w:rsidRDefault="00125134" w:rsidP="000D6BD5">
      <w:pPr>
        <w:pStyle w:val="CodeWide"/>
      </w:pPr>
      <w:r w:rsidRPr="00F043C6">
        <w:t>9 | fn longest(x: &amp;str, y: &amp;str) -&gt; &amp;str {</w:t>
      </w:r>
    </w:p>
    <w:p w14:paraId="6EFCF058" w14:textId="77777777" w:rsidR="00125134" w:rsidRPr="00F043C6" w:rsidRDefault="00125134" w:rsidP="000D6BD5">
      <w:pPr>
        <w:pStyle w:val="CodeWide"/>
      </w:pPr>
      <w:r w:rsidRPr="00F043C6">
        <w:t xml:space="preserve">  |               ----     ----     ^ expected named lifetime parameter</w:t>
      </w:r>
    </w:p>
    <w:p w14:paraId="789D4B90" w14:textId="77777777" w:rsidR="00125134" w:rsidRPr="00F043C6" w:rsidRDefault="00125134" w:rsidP="000D6BD5">
      <w:pPr>
        <w:pStyle w:val="CodeWide"/>
      </w:pPr>
      <w:r w:rsidRPr="00F043C6">
        <w:t xml:space="preserve">  |</w:t>
      </w:r>
    </w:p>
    <w:p w14:paraId="362F0CF1" w14:textId="77777777" w:rsidR="00B24D82" w:rsidRDefault="00125134" w:rsidP="000D6BD5">
      <w:pPr>
        <w:pStyle w:val="CodeWide"/>
      </w:pPr>
      <w:r w:rsidRPr="00F043C6">
        <w:t xml:space="preserve">  = help: this function's return type contains a borrowed value, </w:t>
      </w:r>
    </w:p>
    <w:p w14:paraId="4568CD39" w14:textId="0115A386" w:rsidR="00125134" w:rsidRPr="00F043C6" w:rsidRDefault="00125134" w:rsidP="000D6BD5">
      <w:pPr>
        <w:pStyle w:val="CodeWide"/>
      </w:pPr>
      <w:r w:rsidRPr="00F043C6">
        <w:t>but the signature does not say whether it is borrowed from `x` or `y`</w:t>
      </w:r>
    </w:p>
    <w:p w14:paraId="6095CB90" w14:textId="77777777" w:rsidR="00125134" w:rsidRPr="00F043C6" w:rsidRDefault="00125134" w:rsidP="000D6BD5">
      <w:pPr>
        <w:pStyle w:val="CodeWide"/>
      </w:pPr>
      <w:r w:rsidRPr="00F043C6">
        <w:t>help: consider introducing a named lifetime parameter</w:t>
      </w:r>
    </w:p>
    <w:p w14:paraId="6DAF3491" w14:textId="77777777" w:rsidR="00125134" w:rsidRPr="00F043C6" w:rsidRDefault="00125134" w:rsidP="000D6BD5">
      <w:pPr>
        <w:pStyle w:val="CodeWide"/>
      </w:pPr>
      <w:r w:rsidRPr="00F043C6">
        <w:t xml:space="preserve">  |</w:t>
      </w:r>
    </w:p>
    <w:p w14:paraId="75809609" w14:textId="77777777" w:rsidR="00125134" w:rsidRPr="00F043C6" w:rsidRDefault="00125134" w:rsidP="000D6BD5">
      <w:pPr>
        <w:pStyle w:val="CodeWide"/>
      </w:pPr>
      <w:r w:rsidRPr="00F043C6">
        <w:t>9 | fn longest&lt;'a&gt;(x: &amp;'a str, y: &amp;'a str) -&gt; &amp;'a str {</w:t>
      </w:r>
    </w:p>
    <w:p w14:paraId="6108BEBE" w14:textId="4CA60FF2" w:rsidR="00125134" w:rsidRPr="00F043C6" w:rsidRDefault="00125134" w:rsidP="000D6BD5">
      <w:pPr>
        <w:pStyle w:val="CodeWide"/>
      </w:pPr>
      <w:r w:rsidRPr="00F043C6">
        <w:t xml:space="preserve">  |           </w:t>
      </w:r>
      <w:r w:rsidR="006A0A8F">
        <w:t>++++</w:t>
      </w:r>
      <w:r w:rsidR="006A0A8F" w:rsidRPr="00F043C6">
        <w:t xml:space="preserve">    </w:t>
      </w:r>
      <w:r w:rsidR="006A0A8F">
        <w:t xml:space="preserve"> ++    </w:t>
      </w:r>
      <w:r w:rsidR="006A0A8F" w:rsidRPr="00F043C6">
        <w:t xml:space="preserve">     </w:t>
      </w:r>
      <w:r w:rsidR="006A0A8F">
        <w:t xml:space="preserve"> ++    </w:t>
      </w:r>
      <w:r w:rsidR="006A0A8F" w:rsidRPr="00F043C6">
        <w:t xml:space="preserve">     </w:t>
      </w:r>
      <w:r w:rsidR="007A0E63">
        <w:t xml:space="preserve"> ++</w:t>
      </w:r>
    </w:p>
    <w:p w14:paraId="278A7962" w14:textId="4DE7C476" w:rsidR="00125134" w:rsidRPr="00125134" w:rsidRDefault="00125134" w:rsidP="00125134">
      <w:pPr>
        <w:pStyle w:val="Body"/>
        <w:rPr>
          <w:lang w:eastAsia="en-GB"/>
        </w:rPr>
      </w:pPr>
      <w:r w:rsidRPr="00125134">
        <w:t xml:space="preserve">The help text reveals that the return type needs a generic lifetime parameter on it because Rust can’t tell whether the reference being returned refers to </w:t>
      </w:r>
      <w:r w:rsidRPr="00F043C6">
        <w:rPr>
          <w:rStyle w:val="Literal"/>
        </w:rPr>
        <w:t>x</w:t>
      </w:r>
      <w:r w:rsidRPr="00125134">
        <w:t xml:space="preserve"> or </w:t>
      </w:r>
      <w:r w:rsidRPr="00F043C6">
        <w:rPr>
          <w:rStyle w:val="Literal"/>
        </w:rPr>
        <w:t>y</w:t>
      </w:r>
      <w:r w:rsidRPr="00125134">
        <w:t xml:space="preserve">. Actually, we don’t know either, because the </w:t>
      </w:r>
      <w:r w:rsidRPr="00F043C6">
        <w:rPr>
          <w:rStyle w:val="Literal"/>
        </w:rPr>
        <w:t>if</w:t>
      </w:r>
      <w:r w:rsidRPr="00125134">
        <w:t xml:space="preserve"> block in the body of this function returns a reference to </w:t>
      </w:r>
      <w:r w:rsidRPr="00F043C6">
        <w:rPr>
          <w:rStyle w:val="Literal"/>
        </w:rPr>
        <w:t>x</w:t>
      </w:r>
      <w:r w:rsidRPr="00125134">
        <w:t xml:space="preserve"> and the </w:t>
      </w:r>
      <w:r w:rsidRPr="00F043C6">
        <w:rPr>
          <w:rStyle w:val="Literal"/>
        </w:rPr>
        <w:t>else</w:t>
      </w:r>
      <w:r w:rsidRPr="00125134">
        <w:t xml:space="preserve"> block returns a reference to </w:t>
      </w:r>
      <w:r w:rsidRPr="00F043C6">
        <w:rPr>
          <w:rStyle w:val="Literal"/>
        </w:rPr>
        <w:t>y</w:t>
      </w:r>
      <w:r w:rsidRPr="00125134">
        <w:rPr>
          <w:lang w:eastAsia="en-GB"/>
        </w:rPr>
        <w:t>!</w:t>
      </w:r>
    </w:p>
    <w:p w14:paraId="065F6FD5" w14:textId="3D7204EE" w:rsidR="00125134" w:rsidRPr="00125134" w:rsidRDefault="00125134" w:rsidP="00125134">
      <w:pPr>
        <w:pStyle w:val="Body"/>
        <w:rPr>
          <w:lang w:eastAsia="en-GB"/>
        </w:rPr>
      </w:pPr>
      <w:r w:rsidRPr="00125134">
        <w:rPr>
          <w:lang w:eastAsia="en-GB"/>
        </w:rPr>
        <w:lastRenderedPageBreak/>
        <w:t>When we’re defining this function, we don’t know the concrete values that will</w:t>
      </w:r>
      <w:r>
        <w:rPr>
          <w:lang w:eastAsia="en-GB"/>
        </w:rPr>
        <w:t xml:space="preserve"> </w:t>
      </w:r>
      <w:r w:rsidRPr="00125134">
        <w:rPr>
          <w:lang w:eastAsia="en-GB"/>
        </w:rPr>
        <w:t xml:space="preserve">be passed into this function, so we don’t know whether the </w:t>
      </w:r>
      <w:r w:rsidRPr="00F043C6">
        <w:rPr>
          <w:rStyle w:val="Literal"/>
        </w:rPr>
        <w:t>if</w:t>
      </w:r>
      <w:r w:rsidRPr="00125134">
        <w:t xml:space="preserve"> case or the </w:t>
      </w:r>
      <w:r w:rsidRPr="00F043C6">
        <w:rPr>
          <w:rStyle w:val="Literal"/>
        </w:rPr>
        <w:t>else</w:t>
      </w:r>
      <w:r w:rsidRPr="00125134">
        <w:t xml:space="preserve"> case will execute. We also don’t know the concrete lifetimes of the references that will be passed in, so we can’t look at the scopes as we did in Listings 10-17 and 10-18 to determine whether the reference we return will always be valid. The borrow checker can’t determine this either, because it doesn’t know how the lifetimes of </w:t>
      </w:r>
      <w:r w:rsidRPr="00F043C6">
        <w:rPr>
          <w:rStyle w:val="Literal"/>
        </w:rPr>
        <w:t>x</w:t>
      </w:r>
      <w:r w:rsidRPr="00125134">
        <w:t xml:space="preserve"> and </w:t>
      </w:r>
      <w:r w:rsidRPr="00F043C6">
        <w:rPr>
          <w:rStyle w:val="Literal"/>
        </w:rPr>
        <w:t>y</w:t>
      </w:r>
      <w:r w:rsidRPr="00125134">
        <w:rPr>
          <w:lang w:eastAsia="en-GB"/>
        </w:rPr>
        <w:t xml:space="preserve"> relate to the lifetime of the</w:t>
      </w:r>
      <w:r>
        <w:rPr>
          <w:lang w:eastAsia="en-GB"/>
        </w:rPr>
        <w:t xml:space="preserve"> </w:t>
      </w:r>
      <w:r w:rsidRPr="00125134">
        <w:rPr>
          <w:lang w:eastAsia="en-GB"/>
        </w:rPr>
        <w:t>return value. To fix this error, we’ll add generic lifetime parameters that</w:t>
      </w:r>
      <w:r>
        <w:rPr>
          <w:lang w:eastAsia="en-GB"/>
        </w:rPr>
        <w:t xml:space="preserve"> </w:t>
      </w:r>
      <w:r w:rsidRPr="00125134">
        <w:rPr>
          <w:lang w:eastAsia="en-GB"/>
        </w:rPr>
        <w:t>define the relationship between the references so the borrow checker can</w:t>
      </w:r>
      <w:r>
        <w:rPr>
          <w:lang w:eastAsia="en-GB"/>
        </w:rPr>
        <w:t xml:space="preserve"> </w:t>
      </w:r>
      <w:r w:rsidRPr="00125134">
        <w:rPr>
          <w:lang w:eastAsia="en-GB"/>
        </w:rPr>
        <w:t>perform its analysis.</w:t>
      </w:r>
    </w:p>
    <w:p w14:paraId="1651FFF2" w14:textId="77777777" w:rsidR="00125134" w:rsidRPr="00125134" w:rsidRDefault="00125134" w:rsidP="00F043C6">
      <w:pPr>
        <w:pStyle w:val="HeadB"/>
        <w:rPr>
          <w:lang w:eastAsia="en-GB"/>
        </w:rPr>
      </w:pPr>
      <w:bookmarkStart w:id="85" w:name="lifetime-annotation-syntax"/>
      <w:bookmarkStart w:id="86" w:name="_Toc106373955"/>
      <w:bookmarkEnd w:id="85"/>
      <w:r w:rsidRPr="00125134">
        <w:rPr>
          <w:lang w:eastAsia="en-GB"/>
        </w:rPr>
        <w:t>Lifetime Annotation Syntax</w:t>
      </w:r>
      <w:bookmarkEnd w:id="86"/>
    </w:p>
    <w:p w14:paraId="62D497EA" w14:textId="66B0E922" w:rsidR="00125134" w:rsidRPr="00125134" w:rsidRDefault="00125134" w:rsidP="00F043C6">
      <w:pPr>
        <w:pStyle w:val="Body"/>
        <w:rPr>
          <w:lang w:eastAsia="en-GB"/>
        </w:rPr>
      </w:pPr>
      <w:r w:rsidRPr="00125134">
        <w:rPr>
          <w:lang w:eastAsia="en-GB"/>
        </w:rPr>
        <w:t>Lifetime annotations don’t change how long any of the references live. Rather,</w:t>
      </w:r>
      <w:r>
        <w:rPr>
          <w:lang w:eastAsia="en-GB"/>
        </w:rPr>
        <w:t xml:space="preserve"> </w:t>
      </w:r>
      <w:r w:rsidRPr="00125134">
        <w:rPr>
          <w:lang w:eastAsia="en-GB"/>
        </w:rPr>
        <w:t>they describe the relationships of the lifetimes of multiple references to each</w:t>
      </w:r>
      <w:r>
        <w:rPr>
          <w:lang w:eastAsia="en-GB"/>
        </w:rPr>
        <w:t xml:space="preserve"> </w:t>
      </w:r>
      <w:r w:rsidRPr="00125134">
        <w:rPr>
          <w:lang w:eastAsia="en-GB"/>
        </w:rPr>
        <w:t>other without affecting the lifetimes. Just as functions can accept any type</w:t>
      </w:r>
      <w:r>
        <w:rPr>
          <w:lang w:eastAsia="en-GB"/>
        </w:rPr>
        <w:t xml:space="preserve"> </w:t>
      </w:r>
      <w:r w:rsidRPr="00125134">
        <w:rPr>
          <w:lang w:eastAsia="en-GB"/>
        </w:rPr>
        <w:t>when the signature specifies a generic type parameter, functions can accept</w:t>
      </w:r>
      <w:r>
        <w:rPr>
          <w:lang w:eastAsia="en-GB"/>
        </w:rPr>
        <w:t xml:space="preserve"> </w:t>
      </w:r>
      <w:r w:rsidRPr="00125134">
        <w:rPr>
          <w:lang w:eastAsia="en-GB"/>
        </w:rPr>
        <w:t>references with any lifetime by specifying a generic lifetime parameter.</w:t>
      </w:r>
    </w:p>
    <w:p w14:paraId="10D4E445" w14:textId="27E5E1BB" w:rsidR="00125134" w:rsidRPr="00125134" w:rsidRDefault="00441A79" w:rsidP="00125134">
      <w:pPr>
        <w:pStyle w:val="Body"/>
        <w:rPr>
          <w:lang w:eastAsia="en-GB"/>
        </w:rPr>
      </w:pPr>
      <w:r>
        <w:rPr>
          <w:lang w:eastAsia="en-GB"/>
        </w:rPr>
        <w:fldChar w:fldCharType="begin"/>
      </w:r>
      <w:r>
        <w:instrText xml:space="preserve"> XE "' (single quote)</w:instrText>
      </w:r>
      <w:r w:rsidR="000C705B">
        <w:instrText xml:space="preserve">:for </w:instrText>
      </w:r>
      <w:r>
        <w:instrText>lifetime</w:instrText>
      </w:r>
      <w:r w:rsidR="000C705B">
        <w:instrText xml:space="preserve"> parameter names</w:instrText>
      </w:r>
      <w:r>
        <w:instrText xml:space="preserve"> </w:instrText>
      </w:r>
      <w:r w:rsidRPr="00B06597">
        <w:instrText>startRange</w:instrText>
      </w:r>
      <w:r>
        <w:instrText xml:space="preserve">" </w:instrText>
      </w:r>
      <w:r>
        <w:rPr>
          <w:lang w:eastAsia="en-GB"/>
        </w:rPr>
        <w:fldChar w:fldCharType="end"/>
      </w:r>
      <w:r w:rsidR="000C705B">
        <w:rPr>
          <w:lang w:eastAsia="en-GB"/>
        </w:rPr>
        <w:fldChar w:fldCharType="begin"/>
      </w:r>
      <w:r w:rsidR="000C705B">
        <w:instrText xml:space="preserve"> XE "single quote ('):for lifetime parameter names </w:instrText>
      </w:r>
      <w:r w:rsidR="000C705B" w:rsidRPr="00B06597">
        <w:instrText>startRange</w:instrText>
      </w:r>
      <w:r w:rsidR="000C705B">
        <w:instrText xml:space="preserve">" </w:instrText>
      </w:r>
      <w:r w:rsidR="000C705B">
        <w:rPr>
          <w:lang w:eastAsia="en-GB"/>
        </w:rPr>
        <w:fldChar w:fldCharType="end"/>
      </w:r>
      <w:r w:rsidR="00125134" w:rsidRPr="00125134">
        <w:t>Lifetime annotations have a slightly unusual syntax: the names of lifetime parameters must start with an apostrophe (</w:t>
      </w:r>
      <w:r w:rsidR="00125134" w:rsidRPr="00F043C6">
        <w:rPr>
          <w:rStyle w:val="Literal"/>
        </w:rPr>
        <w:t>'</w:t>
      </w:r>
      <w:r w:rsidR="00125134" w:rsidRPr="00125134">
        <w:t xml:space="preserve">) and are usually all lowercase and very short, like generic types. Most people use the name </w:t>
      </w:r>
      <w:r w:rsidR="00125134" w:rsidRPr="00F043C6">
        <w:rPr>
          <w:rStyle w:val="Literal"/>
        </w:rPr>
        <w:t>'a</w:t>
      </w:r>
      <w:r w:rsidR="00125134" w:rsidRPr="00125134">
        <w:t xml:space="preserve"> for the first lifetime annotation. We place lifetime parameter annotations after the </w:t>
      </w:r>
      <w:r w:rsidR="00125134" w:rsidRPr="00F043C6">
        <w:rPr>
          <w:rStyle w:val="Literal"/>
        </w:rPr>
        <w:t>&amp;</w:t>
      </w:r>
      <w:r w:rsidR="00125134" w:rsidRPr="00125134">
        <w:rPr>
          <w:lang w:eastAsia="en-GB"/>
        </w:rPr>
        <w:t xml:space="preserve"> of a</w:t>
      </w:r>
      <w:r w:rsidR="00125134">
        <w:rPr>
          <w:lang w:eastAsia="en-GB"/>
        </w:rPr>
        <w:t xml:space="preserve"> </w:t>
      </w:r>
      <w:r w:rsidR="00125134" w:rsidRPr="00125134">
        <w:rPr>
          <w:lang w:eastAsia="en-GB"/>
        </w:rPr>
        <w:t>reference, using a space to separate the annotation from the reference’s type.</w:t>
      </w:r>
    </w:p>
    <w:p w14:paraId="5245F2FF" w14:textId="33DCB5C4" w:rsidR="00125134" w:rsidRPr="00125134" w:rsidRDefault="00125134" w:rsidP="00125134">
      <w:pPr>
        <w:pStyle w:val="Body"/>
        <w:rPr>
          <w:lang w:eastAsia="en-GB"/>
        </w:rPr>
      </w:pPr>
      <w:r w:rsidRPr="00125134">
        <w:rPr>
          <w:lang w:eastAsia="en-GB"/>
        </w:rPr>
        <w:t xml:space="preserve">Here are some examples: a reference to an </w:t>
      </w:r>
      <w:r w:rsidRPr="00F043C6">
        <w:rPr>
          <w:rStyle w:val="Literal"/>
        </w:rPr>
        <w:t>i32</w:t>
      </w:r>
      <w:r w:rsidRPr="00125134">
        <w:t xml:space="preserve"> without a lifetime parameter, a reference to an </w:t>
      </w:r>
      <w:r w:rsidRPr="00F043C6">
        <w:rPr>
          <w:rStyle w:val="Literal"/>
        </w:rPr>
        <w:t>i32</w:t>
      </w:r>
      <w:r w:rsidRPr="00125134">
        <w:t xml:space="preserve"> that has a lifetime parameter named </w:t>
      </w:r>
      <w:r w:rsidRPr="00F043C6">
        <w:rPr>
          <w:rStyle w:val="Literal"/>
        </w:rPr>
        <w:t>'a</w:t>
      </w:r>
      <w:r w:rsidRPr="00125134">
        <w:t xml:space="preserve">, and a mutable reference to an </w:t>
      </w:r>
      <w:r w:rsidRPr="00F043C6">
        <w:rPr>
          <w:rStyle w:val="Literal"/>
        </w:rPr>
        <w:t>i32</w:t>
      </w:r>
      <w:r w:rsidRPr="00125134">
        <w:t xml:space="preserve"> that also has the lifetime </w:t>
      </w:r>
      <w:r w:rsidRPr="00F043C6">
        <w:rPr>
          <w:rStyle w:val="Literal"/>
        </w:rPr>
        <w:t>'a</w:t>
      </w:r>
      <w:r w:rsidRPr="00125134">
        <w:rPr>
          <w:lang w:eastAsia="en-GB"/>
        </w:rPr>
        <w:t>.</w:t>
      </w:r>
    </w:p>
    <w:p w14:paraId="608808DC" w14:textId="77777777" w:rsidR="00125134" w:rsidRPr="00F043C6" w:rsidRDefault="00125134" w:rsidP="00F043C6">
      <w:pPr>
        <w:pStyle w:val="Code"/>
      </w:pPr>
      <w:r w:rsidRPr="00F043C6">
        <w:t>&amp;i32        // a reference</w:t>
      </w:r>
    </w:p>
    <w:p w14:paraId="5DC8D329" w14:textId="77777777" w:rsidR="00125134" w:rsidRPr="00F043C6" w:rsidRDefault="00125134" w:rsidP="00F043C6">
      <w:pPr>
        <w:pStyle w:val="Code"/>
      </w:pPr>
      <w:r w:rsidRPr="00F043C6">
        <w:t>&amp;'a i32     // a reference with an explicit lifetime</w:t>
      </w:r>
    </w:p>
    <w:p w14:paraId="7C59B3AB" w14:textId="5A18C107" w:rsidR="00125134" w:rsidRPr="00F043C6" w:rsidRDefault="00125134" w:rsidP="00F043C6">
      <w:pPr>
        <w:pStyle w:val="Code"/>
      </w:pPr>
      <w:r w:rsidRPr="00F043C6">
        <w:t>&amp;'a mut i32 // a mutable reference with an explicit lifetime</w:t>
      </w:r>
      <w:r w:rsidR="00EB4E3E">
        <w:rPr>
          <w:lang w:eastAsia="en-GB"/>
        </w:rPr>
        <w:fldChar w:fldCharType="begin"/>
      </w:r>
      <w:r w:rsidR="00EB4E3E">
        <w:instrText xml:space="preserve"> XE "' (single quote):for lifetime parameter names end</w:instrText>
      </w:r>
      <w:r w:rsidR="00EB4E3E" w:rsidRPr="00B06597">
        <w:instrText>Range</w:instrText>
      </w:r>
      <w:r w:rsidR="00EB4E3E">
        <w:instrText xml:space="preserve">" </w:instrText>
      </w:r>
      <w:r w:rsidR="00EB4E3E">
        <w:rPr>
          <w:lang w:eastAsia="en-GB"/>
        </w:rPr>
        <w:fldChar w:fldCharType="end"/>
      </w:r>
      <w:r w:rsidR="00EB4E3E">
        <w:rPr>
          <w:lang w:eastAsia="en-GB"/>
        </w:rPr>
        <w:fldChar w:fldCharType="begin"/>
      </w:r>
      <w:r w:rsidR="00EB4E3E">
        <w:instrText xml:space="preserve"> XE "single quote ('):for lifetime parameter names end</w:instrText>
      </w:r>
      <w:r w:rsidR="00EB4E3E" w:rsidRPr="00B06597">
        <w:instrText>Range</w:instrText>
      </w:r>
      <w:r w:rsidR="00EB4E3E">
        <w:instrText xml:space="preserve">" </w:instrText>
      </w:r>
      <w:r w:rsidR="00EB4E3E">
        <w:rPr>
          <w:lang w:eastAsia="en-GB"/>
        </w:rPr>
        <w:fldChar w:fldCharType="end"/>
      </w:r>
    </w:p>
    <w:p w14:paraId="184E96EB" w14:textId="19BE897D" w:rsidR="00125134" w:rsidRPr="00125134" w:rsidRDefault="00125134" w:rsidP="00125134">
      <w:pPr>
        <w:pStyle w:val="Body"/>
        <w:rPr>
          <w:lang w:eastAsia="en-GB"/>
        </w:rPr>
      </w:pPr>
      <w:r w:rsidRPr="00125134">
        <w:t xml:space="preserve">One lifetime annotation by itself doesn’t have much meaning because the annotations are meant to tell Rust how generic lifetime parameters of multiple references relate to each other. Let’s examine how the lifetime annotations relate to each other in the context of the </w:t>
      </w:r>
      <w:r w:rsidRPr="00F043C6">
        <w:rPr>
          <w:rStyle w:val="Literal"/>
        </w:rPr>
        <w:t>longest</w:t>
      </w:r>
      <w:r w:rsidRPr="00125134">
        <w:rPr>
          <w:lang w:eastAsia="en-GB"/>
        </w:rPr>
        <w:t xml:space="preserve"> function.</w:t>
      </w:r>
    </w:p>
    <w:p w14:paraId="1CCE9DFD" w14:textId="77777777" w:rsidR="00125134" w:rsidRPr="00125134" w:rsidRDefault="00125134" w:rsidP="00F043C6">
      <w:pPr>
        <w:pStyle w:val="HeadB"/>
        <w:rPr>
          <w:lang w:eastAsia="en-GB"/>
        </w:rPr>
      </w:pPr>
      <w:bookmarkStart w:id="87" w:name="lifetime-annotations-in-function-signatu"/>
      <w:bookmarkStart w:id="88" w:name="_Toc106373956"/>
      <w:bookmarkEnd w:id="87"/>
      <w:r w:rsidRPr="00125134">
        <w:rPr>
          <w:lang w:eastAsia="en-GB"/>
        </w:rPr>
        <w:t>Lifetime Annotations in Function Signatures</w:t>
      </w:r>
      <w:bookmarkEnd w:id="88"/>
    </w:p>
    <w:p w14:paraId="3D8FBBD1" w14:textId="51E816E1" w:rsidR="00125134" w:rsidRPr="00125134" w:rsidRDefault="00186357" w:rsidP="00125134">
      <w:pPr>
        <w:pStyle w:val="Body"/>
        <w:rPr>
          <w:lang w:eastAsia="en-GB"/>
        </w:rPr>
      </w:pPr>
      <w:r>
        <w:rPr>
          <w:lang w:eastAsia="en-GB"/>
        </w:rPr>
        <w:fldChar w:fldCharType="begin"/>
      </w:r>
      <w:r>
        <w:instrText xml:space="preserve"> XE "&lt;&gt; (angle brackets):for </w:instrText>
      </w:r>
      <w:r w:rsidR="00383F49">
        <w:instrText xml:space="preserve">declaring </w:instrText>
      </w:r>
      <w:r>
        <w:instrText xml:space="preserve">lifetime parameters </w:instrText>
      </w:r>
      <w:r w:rsidRPr="00B06597">
        <w:instrText>startRange</w:instrText>
      </w:r>
      <w:r>
        <w:instrText xml:space="preserve">" </w:instrText>
      </w:r>
      <w:r>
        <w:rPr>
          <w:lang w:eastAsia="en-GB"/>
        </w:rPr>
        <w:fldChar w:fldCharType="end"/>
      </w:r>
      <w:r>
        <w:rPr>
          <w:lang w:eastAsia="en-GB"/>
        </w:rPr>
        <w:fldChar w:fldCharType="begin"/>
      </w:r>
      <w:r>
        <w:instrText xml:space="preserve"> XE "</w:instrText>
      </w:r>
      <w:r w:rsidR="00383F49">
        <w:instrText>angle brackets (&lt;&gt;):for declaring lifetime parameters</w:instrText>
      </w:r>
      <w:r>
        <w:instrText xml:space="preserve"> </w:instrText>
      </w:r>
      <w:r w:rsidRPr="00B06597">
        <w:instrText>startRange</w:instrText>
      </w:r>
      <w:r>
        <w:instrText xml:space="preserve">" </w:instrText>
      </w:r>
      <w:r>
        <w:rPr>
          <w:lang w:eastAsia="en-GB"/>
        </w:rPr>
        <w:fldChar w:fldCharType="end"/>
      </w:r>
      <w:r w:rsidR="00125134" w:rsidRPr="00125134">
        <w:t xml:space="preserve">To use lifetime annotations in function signatures, we need to declare the generic </w:t>
      </w:r>
      <w:r w:rsidR="00125134" w:rsidRPr="007D5516">
        <w:rPr>
          <w:rStyle w:val="Italic"/>
        </w:rPr>
        <w:t>lifetime</w:t>
      </w:r>
      <w:r w:rsidR="00125134" w:rsidRPr="00125134">
        <w:t xml:space="preserve"> parameters inside angle brackets between the function name and the parameter list, just as we did with generic </w:t>
      </w:r>
      <w:r w:rsidR="00125134" w:rsidRPr="007D5516">
        <w:rPr>
          <w:rStyle w:val="Italic"/>
        </w:rPr>
        <w:t>type</w:t>
      </w:r>
      <w:r w:rsidR="00125134" w:rsidRPr="00125134">
        <w:rPr>
          <w:lang w:eastAsia="en-GB"/>
        </w:rPr>
        <w:t xml:space="preserve"> parameters</w:t>
      </w:r>
      <w:r w:rsidR="00C77B06">
        <w:rPr>
          <w:lang w:eastAsia="en-GB"/>
        </w:rPr>
        <w:t>.</w:t>
      </w:r>
      <w:r w:rsidR="00383F49">
        <w:rPr>
          <w:lang w:eastAsia="en-GB"/>
        </w:rPr>
        <w:fldChar w:fldCharType="begin"/>
      </w:r>
      <w:r w:rsidR="00383F49">
        <w:instrText xml:space="preserve"> XE "&lt;&gt; (angle brackets):for declaring lifetime parameters end</w:instrText>
      </w:r>
      <w:r w:rsidR="00383F49" w:rsidRPr="00B06597">
        <w:instrText>Range</w:instrText>
      </w:r>
      <w:r w:rsidR="00383F49">
        <w:instrText xml:space="preserve">" </w:instrText>
      </w:r>
      <w:r w:rsidR="00383F49">
        <w:rPr>
          <w:lang w:eastAsia="en-GB"/>
        </w:rPr>
        <w:fldChar w:fldCharType="end"/>
      </w:r>
      <w:r w:rsidR="00383F49">
        <w:rPr>
          <w:lang w:eastAsia="en-GB"/>
        </w:rPr>
        <w:fldChar w:fldCharType="begin"/>
      </w:r>
      <w:r w:rsidR="00383F49">
        <w:instrText xml:space="preserve"> XE "angle brackets (&lt;&gt;):for declaring lifetime parameters end</w:instrText>
      </w:r>
      <w:r w:rsidR="00383F49" w:rsidRPr="00B06597">
        <w:instrText>Range</w:instrText>
      </w:r>
      <w:r w:rsidR="00383F49">
        <w:instrText xml:space="preserve">" </w:instrText>
      </w:r>
      <w:r w:rsidR="00383F49">
        <w:rPr>
          <w:lang w:eastAsia="en-GB"/>
        </w:rPr>
        <w:fldChar w:fldCharType="end"/>
      </w:r>
    </w:p>
    <w:p w14:paraId="4E2510A6" w14:textId="609F9C94" w:rsidR="00125134" w:rsidRPr="00125134" w:rsidRDefault="00125134" w:rsidP="00125134">
      <w:pPr>
        <w:pStyle w:val="Body"/>
        <w:rPr>
          <w:lang w:eastAsia="en-GB"/>
        </w:rPr>
      </w:pPr>
      <w:r w:rsidRPr="00125134">
        <w:rPr>
          <w:lang w:eastAsia="en-GB"/>
        </w:rPr>
        <w:lastRenderedPageBreak/>
        <w:t>We want the signature to express the following constraint: the returned</w:t>
      </w:r>
      <w:r>
        <w:rPr>
          <w:lang w:eastAsia="en-GB"/>
        </w:rPr>
        <w:t xml:space="preserve"> </w:t>
      </w:r>
      <w:r w:rsidRPr="00125134">
        <w:rPr>
          <w:lang w:eastAsia="en-GB"/>
        </w:rPr>
        <w:t>reference will be valid as long as both the parameters are valid. This is the</w:t>
      </w:r>
      <w:r>
        <w:rPr>
          <w:lang w:eastAsia="en-GB"/>
        </w:rPr>
        <w:t xml:space="preserve"> </w:t>
      </w:r>
      <w:r w:rsidRPr="00125134">
        <w:rPr>
          <w:lang w:eastAsia="en-GB"/>
        </w:rPr>
        <w:t>relationship between lifetimes of the parameters and the return value. We’ll</w:t>
      </w:r>
      <w:r>
        <w:rPr>
          <w:lang w:eastAsia="en-GB"/>
        </w:rPr>
        <w:t xml:space="preserve"> </w:t>
      </w:r>
      <w:r w:rsidRPr="00125134">
        <w:rPr>
          <w:lang w:eastAsia="en-GB"/>
        </w:rPr>
        <w:t xml:space="preserve">name the lifetime </w:t>
      </w:r>
      <w:r w:rsidRPr="00F043C6">
        <w:rPr>
          <w:rStyle w:val="Literal"/>
        </w:rPr>
        <w:t>'a</w:t>
      </w:r>
      <w:r w:rsidRPr="00125134">
        <w:rPr>
          <w:lang w:eastAsia="en-GB"/>
        </w:rPr>
        <w:t xml:space="preserve"> and then add it to each reference, as shown in Listing</w:t>
      </w:r>
      <w:r>
        <w:rPr>
          <w:lang w:eastAsia="en-GB"/>
        </w:rPr>
        <w:t xml:space="preserve"> </w:t>
      </w:r>
      <w:r w:rsidRPr="00125134">
        <w:rPr>
          <w:lang w:eastAsia="en-GB"/>
        </w:rPr>
        <w:t>10-21.</w:t>
      </w:r>
    </w:p>
    <w:p w14:paraId="7EFC9455" w14:textId="3DAD3A55" w:rsidR="00125134" w:rsidRPr="00125134" w:rsidRDefault="00125134" w:rsidP="007554D1">
      <w:pPr>
        <w:pStyle w:val="CodeLabel"/>
        <w:rPr>
          <w:lang w:eastAsia="en-GB"/>
        </w:rPr>
      </w:pPr>
      <w:r w:rsidRPr="00125134">
        <w:rPr>
          <w:lang w:eastAsia="en-GB"/>
        </w:rPr>
        <w:t>src/main.rs</w:t>
      </w:r>
    </w:p>
    <w:p w14:paraId="3AD36D87" w14:textId="77777777" w:rsidR="00125134" w:rsidRPr="00F043C6" w:rsidRDefault="00125134" w:rsidP="00F043C6">
      <w:pPr>
        <w:pStyle w:val="Code"/>
      </w:pPr>
      <w:r w:rsidRPr="00F043C6">
        <w:t>fn longest&lt;'a&gt;(x: &amp;'a str, y: &amp;'a str) -&gt; &amp;'a str {</w:t>
      </w:r>
    </w:p>
    <w:p w14:paraId="5C1D9634" w14:textId="77777777" w:rsidR="00125134" w:rsidRPr="000F2A09" w:rsidRDefault="00125134" w:rsidP="00F043C6">
      <w:pPr>
        <w:pStyle w:val="Code"/>
        <w:rPr>
          <w:rStyle w:val="LiteralGray"/>
        </w:rPr>
      </w:pPr>
      <w:r w:rsidRPr="000F2A09">
        <w:rPr>
          <w:rStyle w:val="LiteralGray"/>
        </w:rPr>
        <w:t xml:space="preserve">    if x.len() &gt; y.len() {</w:t>
      </w:r>
    </w:p>
    <w:p w14:paraId="761831A3" w14:textId="77777777" w:rsidR="00125134" w:rsidRPr="000F2A09" w:rsidRDefault="00125134" w:rsidP="00F043C6">
      <w:pPr>
        <w:pStyle w:val="Code"/>
        <w:rPr>
          <w:rStyle w:val="LiteralGray"/>
        </w:rPr>
      </w:pPr>
      <w:r w:rsidRPr="000F2A09">
        <w:rPr>
          <w:rStyle w:val="LiteralGray"/>
        </w:rPr>
        <w:t xml:space="preserve">        x</w:t>
      </w:r>
    </w:p>
    <w:p w14:paraId="193537DF" w14:textId="77777777" w:rsidR="00125134" w:rsidRPr="000F2A09" w:rsidRDefault="00125134" w:rsidP="00F043C6">
      <w:pPr>
        <w:pStyle w:val="Code"/>
        <w:rPr>
          <w:rStyle w:val="LiteralGray"/>
        </w:rPr>
      </w:pPr>
      <w:r w:rsidRPr="000F2A09">
        <w:rPr>
          <w:rStyle w:val="LiteralGray"/>
        </w:rPr>
        <w:t xml:space="preserve">    } else {</w:t>
      </w:r>
    </w:p>
    <w:p w14:paraId="29AD3104" w14:textId="77777777" w:rsidR="00125134" w:rsidRPr="000F2A09" w:rsidRDefault="00125134" w:rsidP="00F043C6">
      <w:pPr>
        <w:pStyle w:val="Code"/>
        <w:rPr>
          <w:rStyle w:val="LiteralGray"/>
        </w:rPr>
      </w:pPr>
      <w:r w:rsidRPr="000F2A09">
        <w:rPr>
          <w:rStyle w:val="LiteralGray"/>
        </w:rPr>
        <w:t xml:space="preserve">        y</w:t>
      </w:r>
    </w:p>
    <w:p w14:paraId="743E3979" w14:textId="77777777" w:rsidR="00125134" w:rsidRPr="000F2A09" w:rsidRDefault="00125134" w:rsidP="00F043C6">
      <w:pPr>
        <w:pStyle w:val="Code"/>
        <w:rPr>
          <w:rStyle w:val="LiteralGray"/>
        </w:rPr>
      </w:pPr>
      <w:r w:rsidRPr="000F2A09">
        <w:rPr>
          <w:rStyle w:val="LiteralGray"/>
        </w:rPr>
        <w:t xml:space="preserve">    }</w:t>
      </w:r>
    </w:p>
    <w:p w14:paraId="122FBAB1" w14:textId="77777777" w:rsidR="00125134" w:rsidRPr="00F043C6" w:rsidRDefault="00125134" w:rsidP="00F043C6">
      <w:pPr>
        <w:pStyle w:val="Code"/>
      </w:pPr>
      <w:r w:rsidRPr="000F2A09">
        <w:rPr>
          <w:rStyle w:val="LiteralGray"/>
        </w:rPr>
        <w:t>}</w:t>
      </w:r>
    </w:p>
    <w:p w14:paraId="4C19C2C9" w14:textId="7CBBE399" w:rsidR="00125134" w:rsidRPr="00125134" w:rsidRDefault="00125134" w:rsidP="00FA6AD6">
      <w:pPr>
        <w:pStyle w:val="CodeListingCaption"/>
        <w:rPr>
          <w:lang w:eastAsia="en-GB"/>
        </w:rPr>
      </w:pPr>
      <w:r w:rsidRPr="00125134">
        <w:t xml:space="preserve">The </w:t>
      </w:r>
      <w:r w:rsidRPr="00F043C6">
        <w:rPr>
          <w:rStyle w:val="Literal"/>
        </w:rPr>
        <w:t>longest</w:t>
      </w:r>
      <w:r w:rsidRPr="00125134">
        <w:t xml:space="preserve"> function definition specifying that all the references in the signature must have the same lifetime </w:t>
      </w:r>
      <w:r w:rsidRPr="00F043C6">
        <w:rPr>
          <w:rStyle w:val="Literal"/>
        </w:rPr>
        <w:t>'a</w:t>
      </w:r>
    </w:p>
    <w:p w14:paraId="1352727D" w14:textId="3D4F4246" w:rsidR="00125134" w:rsidRPr="00125134" w:rsidRDefault="00125134" w:rsidP="00125134">
      <w:pPr>
        <w:pStyle w:val="Body"/>
        <w:rPr>
          <w:lang w:eastAsia="en-GB"/>
        </w:rPr>
      </w:pPr>
      <w:r w:rsidRPr="00125134">
        <w:rPr>
          <w:lang w:eastAsia="en-GB"/>
        </w:rPr>
        <w:t>This code should compile and produce the result we want when we use it with the</w:t>
      </w:r>
      <w:r>
        <w:rPr>
          <w:lang w:eastAsia="en-GB"/>
        </w:rPr>
        <w:t xml:space="preserve"> </w:t>
      </w:r>
      <w:r w:rsidRPr="00F043C6">
        <w:rPr>
          <w:rStyle w:val="Literal"/>
        </w:rPr>
        <w:t>main</w:t>
      </w:r>
      <w:r w:rsidRPr="00125134">
        <w:rPr>
          <w:lang w:eastAsia="en-GB"/>
        </w:rPr>
        <w:t xml:space="preserve"> function in Listing 10-19.</w:t>
      </w:r>
    </w:p>
    <w:p w14:paraId="5CFED43D" w14:textId="53C0E1DA" w:rsidR="00125134" w:rsidRPr="00125134" w:rsidRDefault="00125134" w:rsidP="00125134">
      <w:pPr>
        <w:pStyle w:val="Body"/>
        <w:rPr>
          <w:lang w:eastAsia="en-GB"/>
        </w:rPr>
      </w:pPr>
      <w:r w:rsidRPr="00125134">
        <w:rPr>
          <w:lang w:eastAsia="en-GB"/>
        </w:rPr>
        <w:t xml:space="preserve">The function signature now tells Rust that for some lifetime </w:t>
      </w:r>
      <w:r w:rsidRPr="00F043C6">
        <w:rPr>
          <w:rStyle w:val="Literal"/>
        </w:rPr>
        <w:t>'a</w:t>
      </w:r>
      <w:r w:rsidRPr="00125134">
        <w:t xml:space="preserve">, the function takes two parameters, both of which are string slices that live at least as long as lifetime </w:t>
      </w:r>
      <w:r w:rsidRPr="00F043C6">
        <w:rPr>
          <w:rStyle w:val="Literal"/>
        </w:rPr>
        <w:t>'a</w:t>
      </w:r>
      <w:r w:rsidRPr="00125134">
        <w:t xml:space="preserve">. The function signature also tells Rust that the string slice returned from the function will live at least as long as lifetime </w:t>
      </w:r>
      <w:r w:rsidRPr="00F043C6">
        <w:rPr>
          <w:rStyle w:val="Literal"/>
        </w:rPr>
        <w:t>'a</w:t>
      </w:r>
      <w:r w:rsidRPr="00125134">
        <w:t xml:space="preserve">. In practice, it means that the lifetime of the reference returned by the </w:t>
      </w:r>
      <w:r w:rsidRPr="00F043C6">
        <w:rPr>
          <w:rStyle w:val="Literal"/>
        </w:rPr>
        <w:t>longest</w:t>
      </w:r>
      <w:r w:rsidRPr="00125134">
        <w:rPr>
          <w:lang w:eastAsia="en-GB"/>
        </w:rPr>
        <w:t xml:space="preserve"> function is the same as the smaller of the lifetimes of the values</w:t>
      </w:r>
      <w:r>
        <w:rPr>
          <w:lang w:eastAsia="en-GB"/>
        </w:rPr>
        <w:t xml:space="preserve"> </w:t>
      </w:r>
      <w:r w:rsidRPr="00125134">
        <w:rPr>
          <w:lang w:eastAsia="en-GB"/>
        </w:rPr>
        <w:t>referred to by the function arguments. These relationships are what we want</w:t>
      </w:r>
      <w:r>
        <w:rPr>
          <w:lang w:eastAsia="en-GB"/>
        </w:rPr>
        <w:t xml:space="preserve"> </w:t>
      </w:r>
      <w:r w:rsidRPr="00125134">
        <w:rPr>
          <w:lang w:eastAsia="en-GB"/>
        </w:rPr>
        <w:t>Rust to use when analyzing this code.</w:t>
      </w:r>
    </w:p>
    <w:p w14:paraId="37211628" w14:textId="7CC67816" w:rsidR="00125134" w:rsidRPr="00125134" w:rsidRDefault="00125134" w:rsidP="00125134">
      <w:pPr>
        <w:pStyle w:val="Body"/>
        <w:rPr>
          <w:lang w:eastAsia="en-GB"/>
        </w:rPr>
      </w:pPr>
      <w:r w:rsidRPr="00125134">
        <w:rPr>
          <w:lang w:eastAsia="en-GB"/>
        </w:rPr>
        <w:t>Remember, when we specify the lifetime parameters in this function signature,</w:t>
      </w:r>
      <w:r>
        <w:rPr>
          <w:lang w:eastAsia="en-GB"/>
        </w:rPr>
        <w:t xml:space="preserve"> </w:t>
      </w:r>
      <w:r w:rsidRPr="00125134">
        <w:rPr>
          <w:lang w:eastAsia="en-GB"/>
        </w:rPr>
        <w:t>we’re not changing the lifetimes of any values passed in or returned. Rather,</w:t>
      </w:r>
      <w:r>
        <w:rPr>
          <w:lang w:eastAsia="en-GB"/>
        </w:rPr>
        <w:t xml:space="preserve"> </w:t>
      </w:r>
      <w:r w:rsidRPr="00125134">
        <w:rPr>
          <w:lang w:eastAsia="en-GB"/>
        </w:rPr>
        <w:t>we’re specifying that the borrow checker should reject any values that don’t</w:t>
      </w:r>
      <w:r>
        <w:rPr>
          <w:lang w:eastAsia="en-GB"/>
        </w:rPr>
        <w:t xml:space="preserve"> </w:t>
      </w:r>
      <w:r w:rsidRPr="00125134">
        <w:rPr>
          <w:lang w:eastAsia="en-GB"/>
        </w:rPr>
        <w:t xml:space="preserve">adhere to these constraints. Note that the </w:t>
      </w:r>
      <w:r w:rsidRPr="00F043C6">
        <w:rPr>
          <w:rStyle w:val="Literal"/>
        </w:rPr>
        <w:t>longest</w:t>
      </w:r>
      <w:r w:rsidRPr="00125134">
        <w:t xml:space="preserve"> function doesn’t need to know exactly how long </w:t>
      </w:r>
      <w:r w:rsidRPr="00F043C6">
        <w:rPr>
          <w:rStyle w:val="Literal"/>
        </w:rPr>
        <w:t>x</w:t>
      </w:r>
      <w:r w:rsidRPr="00125134">
        <w:t xml:space="preserve"> and </w:t>
      </w:r>
      <w:r w:rsidRPr="00F043C6">
        <w:rPr>
          <w:rStyle w:val="Literal"/>
        </w:rPr>
        <w:t>y</w:t>
      </w:r>
      <w:r w:rsidRPr="00125134">
        <w:t xml:space="preserve"> will live, only that some scope can be substituted for </w:t>
      </w:r>
      <w:r w:rsidRPr="00F043C6">
        <w:rPr>
          <w:rStyle w:val="Literal"/>
        </w:rPr>
        <w:t>'a</w:t>
      </w:r>
      <w:r w:rsidRPr="00125134">
        <w:rPr>
          <w:lang w:eastAsia="en-GB"/>
        </w:rPr>
        <w:t xml:space="preserve"> that will satisfy this signature.</w:t>
      </w:r>
    </w:p>
    <w:p w14:paraId="0B5BC8E3" w14:textId="22AF5BCB" w:rsidR="00125134" w:rsidRPr="00125134" w:rsidRDefault="00125134" w:rsidP="00F043C6">
      <w:pPr>
        <w:pStyle w:val="Body"/>
        <w:rPr>
          <w:lang w:eastAsia="en-GB"/>
        </w:rPr>
      </w:pPr>
      <w:r w:rsidRPr="00125134">
        <w:rPr>
          <w:lang w:eastAsia="en-GB"/>
        </w:rPr>
        <w:t>When annotating lifetimes in functions, the annotations go in the function</w:t>
      </w:r>
      <w:r>
        <w:rPr>
          <w:lang w:eastAsia="en-GB"/>
        </w:rPr>
        <w:t xml:space="preserve"> </w:t>
      </w:r>
      <w:r w:rsidRPr="00125134">
        <w:rPr>
          <w:lang w:eastAsia="en-GB"/>
        </w:rPr>
        <w:t>signature, not in the function body. The lifetime annotations become part of</w:t>
      </w:r>
      <w:r>
        <w:rPr>
          <w:lang w:eastAsia="en-GB"/>
        </w:rPr>
        <w:t xml:space="preserve"> </w:t>
      </w:r>
      <w:r w:rsidRPr="00125134">
        <w:rPr>
          <w:lang w:eastAsia="en-GB"/>
        </w:rPr>
        <w:t>the contract of the function, much like the types in the signature. Having</w:t>
      </w:r>
      <w:r>
        <w:rPr>
          <w:lang w:eastAsia="en-GB"/>
        </w:rPr>
        <w:t xml:space="preserve"> </w:t>
      </w:r>
      <w:r w:rsidRPr="00125134">
        <w:rPr>
          <w:lang w:eastAsia="en-GB"/>
        </w:rPr>
        <w:t>function signatures contain the lifetime contract means the analysis the Rust</w:t>
      </w:r>
      <w:r>
        <w:rPr>
          <w:lang w:eastAsia="en-GB"/>
        </w:rPr>
        <w:t xml:space="preserve"> </w:t>
      </w:r>
      <w:r w:rsidRPr="00125134">
        <w:rPr>
          <w:lang w:eastAsia="en-GB"/>
        </w:rPr>
        <w:t>compiler does can be simpler. If there’s a problem with the way a function is</w:t>
      </w:r>
      <w:r>
        <w:rPr>
          <w:lang w:eastAsia="en-GB"/>
        </w:rPr>
        <w:t xml:space="preserve"> </w:t>
      </w:r>
      <w:r w:rsidRPr="00125134">
        <w:rPr>
          <w:lang w:eastAsia="en-GB"/>
        </w:rPr>
        <w:t>annotated or the way it is called, the compiler errors can point to the part of</w:t>
      </w:r>
      <w:r>
        <w:rPr>
          <w:lang w:eastAsia="en-GB"/>
        </w:rPr>
        <w:t xml:space="preserve"> </w:t>
      </w:r>
      <w:r w:rsidRPr="00125134">
        <w:rPr>
          <w:lang w:eastAsia="en-GB"/>
        </w:rPr>
        <w:t>our code and the constraints more precisely. If, instead, the Rust compiler</w:t>
      </w:r>
      <w:r>
        <w:rPr>
          <w:lang w:eastAsia="en-GB"/>
        </w:rPr>
        <w:t xml:space="preserve"> </w:t>
      </w:r>
      <w:r w:rsidRPr="00125134">
        <w:rPr>
          <w:lang w:eastAsia="en-GB"/>
        </w:rPr>
        <w:t>made more inferences about what we intended the relationships of the lifetimes</w:t>
      </w:r>
      <w:r>
        <w:rPr>
          <w:lang w:eastAsia="en-GB"/>
        </w:rPr>
        <w:t xml:space="preserve"> </w:t>
      </w:r>
      <w:r w:rsidRPr="00125134">
        <w:rPr>
          <w:lang w:eastAsia="en-GB"/>
        </w:rPr>
        <w:t>to be, the compiler might only be able to point to a use of our code many steps</w:t>
      </w:r>
      <w:r>
        <w:rPr>
          <w:lang w:eastAsia="en-GB"/>
        </w:rPr>
        <w:t xml:space="preserve"> </w:t>
      </w:r>
      <w:r w:rsidRPr="00125134">
        <w:rPr>
          <w:lang w:eastAsia="en-GB"/>
        </w:rPr>
        <w:t>away from the cause of the problem.</w:t>
      </w:r>
    </w:p>
    <w:p w14:paraId="5B366376" w14:textId="4FE7C578" w:rsidR="00125134" w:rsidRPr="00125134" w:rsidRDefault="00125134" w:rsidP="00125134">
      <w:pPr>
        <w:pStyle w:val="Body"/>
        <w:rPr>
          <w:lang w:eastAsia="en-GB"/>
        </w:rPr>
      </w:pPr>
      <w:r w:rsidRPr="00125134">
        <w:t xml:space="preserve">When we pass concrete references to </w:t>
      </w:r>
      <w:r w:rsidRPr="00F043C6">
        <w:rPr>
          <w:rStyle w:val="Literal"/>
        </w:rPr>
        <w:t>longest</w:t>
      </w:r>
      <w:r w:rsidRPr="00125134">
        <w:t xml:space="preserve">, the concrete lifetime that is substituted for </w:t>
      </w:r>
      <w:r w:rsidRPr="00F043C6">
        <w:rPr>
          <w:rStyle w:val="Literal"/>
        </w:rPr>
        <w:t>'a</w:t>
      </w:r>
      <w:r w:rsidRPr="00125134">
        <w:t xml:space="preserve"> is the part of the scope of </w:t>
      </w:r>
      <w:r w:rsidRPr="00F043C6">
        <w:rPr>
          <w:rStyle w:val="Literal"/>
        </w:rPr>
        <w:t>x</w:t>
      </w:r>
      <w:r w:rsidRPr="00125134">
        <w:t xml:space="preserve"> that overlaps with the scope of </w:t>
      </w:r>
      <w:r w:rsidRPr="00F043C6">
        <w:rPr>
          <w:rStyle w:val="Literal"/>
        </w:rPr>
        <w:t>y</w:t>
      </w:r>
      <w:r w:rsidRPr="00125134">
        <w:t xml:space="preserve">. In other words, the generic lifetime </w:t>
      </w:r>
      <w:r w:rsidRPr="00F043C6">
        <w:rPr>
          <w:rStyle w:val="Literal"/>
        </w:rPr>
        <w:t>'a</w:t>
      </w:r>
      <w:r w:rsidRPr="00125134">
        <w:t xml:space="preserve"> will get the concrete lifetime that is equal to the smaller of the lifetimes of </w:t>
      </w:r>
      <w:r w:rsidRPr="00F043C6">
        <w:rPr>
          <w:rStyle w:val="Literal"/>
        </w:rPr>
        <w:t>x</w:t>
      </w:r>
      <w:r w:rsidRPr="00125134">
        <w:t xml:space="preserve"> and </w:t>
      </w:r>
      <w:r w:rsidRPr="00F043C6">
        <w:rPr>
          <w:rStyle w:val="Literal"/>
        </w:rPr>
        <w:t>y</w:t>
      </w:r>
      <w:r w:rsidRPr="00125134">
        <w:t xml:space="preserve">. Because we’ve annotated the returned reference with the same lifetime parameter </w:t>
      </w:r>
      <w:r w:rsidRPr="00F043C6">
        <w:rPr>
          <w:rStyle w:val="Literal"/>
        </w:rPr>
        <w:t>'a</w:t>
      </w:r>
      <w:r w:rsidRPr="00125134">
        <w:t xml:space="preserve">, the returned reference will also be valid for the length of the smaller of the lifetimes of </w:t>
      </w:r>
      <w:r w:rsidRPr="00F043C6">
        <w:rPr>
          <w:rStyle w:val="Literal"/>
        </w:rPr>
        <w:t>x</w:t>
      </w:r>
      <w:r w:rsidRPr="00125134">
        <w:t xml:space="preserve"> and </w:t>
      </w:r>
      <w:r w:rsidRPr="00F043C6">
        <w:rPr>
          <w:rStyle w:val="Literal"/>
        </w:rPr>
        <w:t>y</w:t>
      </w:r>
      <w:r w:rsidRPr="00125134">
        <w:rPr>
          <w:lang w:eastAsia="en-GB"/>
        </w:rPr>
        <w:t>.</w:t>
      </w:r>
    </w:p>
    <w:p w14:paraId="50928C25" w14:textId="54DA9D26" w:rsidR="00125134" w:rsidRPr="00125134" w:rsidRDefault="00125134" w:rsidP="00125134">
      <w:pPr>
        <w:pStyle w:val="Body"/>
        <w:rPr>
          <w:lang w:eastAsia="en-GB"/>
        </w:rPr>
      </w:pPr>
      <w:r w:rsidRPr="00125134">
        <w:rPr>
          <w:lang w:eastAsia="en-GB"/>
        </w:rPr>
        <w:lastRenderedPageBreak/>
        <w:t xml:space="preserve">Let’s look at how the lifetime annotations restrict the </w:t>
      </w:r>
      <w:r w:rsidRPr="00F043C6">
        <w:rPr>
          <w:rStyle w:val="Literal"/>
        </w:rPr>
        <w:t>longest</w:t>
      </w:r>
      <w:r w:rsidRPr="00125134">
        <w:rPr>
          <w:lang w:eastAsia="en-GB"/>
        </w:rPr>
        <w:t xml:space="preserve"> function by</w:t>
      </w:r>
      <w:r>
        <w:rPr>
          <w:lang w:eastAsia="en-GB"/>
        </w:rPr>
        <w:t xml:space="preserve"> </w:t>
      </w:r>
      <w:r w:rsidRPr="00125134">
        <w:rPr>
          <w:lang w:eastAsia="en-GB"/>
        </w:rPr>
        <w:t>passing in references that have different concrete lifetimes. Listing 10-22 is</w:t>
      </w:r>
      <w:r>
        <w:rPr>
          <w:lang w:eastAsia="en-GB"/>
        </w:rPr>
        <w:t xml:space="preserve"> </w:t>
      </w:r>
      <w:r w:rsidRPr="00125134">
        <w:rPr>
          <w:lang w:eastAsia="en-GB"/>
        </w:rPr>
        <w:t>a straightforward example.</w:t>
      </w:r>
    </w:p>
    <w:p w14:paraId="21173EF6" w14:textId="39A39204" w:rsidR="00125134" w:rsidRPr="00125134" w:rsidRDefault="00125134" w:rsidP="007554D1">
      <w:pPr>
        <w:pStyle w:val="CodeLabel"/>
        <w:rPr>
          <w:lang w:eastAsia="en-GB"/>
        </w:rPr>
      </w:pPr>
      <w:r w:rsidRPr="00125134">
        <w:rPr>
          <w:lang w:eastAsia="en-GB"/>
        </w:rPr>
        <w:t>src/main.rs</w:t>
      </w:r>
    </w:p>
    <w:p w14:paraId="13D71CD7" w14:textId="77777777" w:rsidR="00125134" w:rsidRPr="00F043C6" w:rsidRDefault="00125134" w:rsidP="00F043C6">
      <w:pPr>
        <w:pStyle w:val="Code"/>
      </w:pPr>
      <w:r w:rsidRPr="00F043C6">
        <w:t>fn main() {</w:t>
      </w:r>
    </w:p>
    <w:p w14:paraId="3E7A23CC" w14:textId="77777777" w:rsidR="00125134" w:rsidRPr="00F043C6" w:rsidRDefault="00125134" w:rsidP="00F043C6">
      <w:pPr>
        <w:pStyle w:val="Code"/>
      </w:pPr>
      <w:r w:rsidRPr="00F043C6">
        <w:t xml:space="preserve">    let string1 = String::from("long string is long");</w:t>
      </w:r>
    </w:p>
    <w:p w14:paraId="6EBC0BB8" w14:textId="77777777" w:rsidR="00125134" w:rsidRPr="00F043C6" w:rsidRDefault="00125134" w:rsidP="00F043C6">
      <w:pPr>
        <w:pStyle w:val="Code"/>
      </w:pPr>
    </w:p>
    <w:p w14:paraId="3F1A7E0A" w14:textId="77777777" w:rsidR="00125134" w:rsidRPr="00F043C6" w:rsidRDefault="00125134" w:rsidP="00F043C6">
      <w:pPr>
        <w:pStyle w:val="Code"/>
      </w:pPr>
      <w:r w:rsidRPr="00F043C6">
        <w:t xml:space="preserve">    {</w:t>
      </w:r>
    </w:p>
    <w:p w14:paraId="76622A8F" w14:textId="77777777" w:rsidR="00125134" w:rsidRPr="00F043C6" w:rsidRDefault="00125134" w:rsidP="00F043C6">
      <w:pPr>
        <w:pStyle w:val="Code"/>
      </w:pPr>
      <w:r w:rsidRPr="00F043C6">
        <w:t xml:space="preserve">        let string2 = String::from("xyz");</w:t>
      </w:r>
    </w:p>
    <w:p w14:paraId="2F07A37D" w14:textId="77777777" w:rsidR="00125134" w:rsidRPr="00F043C6" w:rsidRDefault="00125134" w:rsidP="00F043C6">
      <w:pPr>
        <w:pStyle w:val="Code"/>
      </w:pPr>
      <w:r w:rsidRPr="00F043C6">
        <w:t xml:space="preserve">        let result = longest(string1.as_str(), string2.as_str());</w:t>
      </w:r>
    </w:p>
    <w:p w14:paraId="5317CFD8" w14:textId="532573B3" w:rsidR="00125134" w:rsidRPr="00F043C6" w:rsidRDefault="00125134" w:rsidP="00F043C6">
      <w:pPr>
        <w:pStyle w:val="Code"/>
      </w:pPr>
      <w:r w:rsidRPr="00F043C6">
        <w:t xml:space="preserve">        println!("The longest string is {</w:t>
      </w:r>
      <w:r w:rsidR="00FE08C8">
        <w:t>result</w:t>
      </w:r>
      <w:r w:rsidRPr="00F043C6">
        <w:t>}");</w:t>
      </w:r>
    </w:p>
    <w:p w14:paraId="538D7EB7" w14:textId="77777777" w:rsidR="00125134" w:rsidRPr="00F043C6" w:rsidRDefault="00125134" w:rsidP="00F043C6">
      <w:pPr>
        <w:pStyle w:val="Code"/>
      </w:pPr>
      <w:r w:rsidRPr="00F043C6">
        <w:t xml:space="preserve">    }</w:t>
      </w:r>
    </w:p>
    <w:p w14:paraId="764305DF" w14:textId="77777777" w:rsidR="00125134" w:rsidRPr="00F043C6" w:rsidRDefault="00125134" w:rsidP="00F043C6">
      <w:pPr>
        <w:pStyle w:val="Code"/>
      </w:pPr>
      <w:r w:rsidRPr="00F043C6">
        <w:t>}</w:t>
      </w:r>
    </w:p>
    <w:p w14:paraId="04454296" w14:textId="7F870876" w:rsidR="00125134" w:rsidRPr="00125134" w:rsidRDefault="00125134" w:rsidP="00FA6AD6">
      <w:pPr>
        <w:pStyle w:val="CodeListingCaption"/>
        <w:rPr>
          <w:lang w:eastAsia="en-GB"/>
        </w:rPr>
      </w:pPr>
      <w:r w:rsidRPr="00125134">
        <w:t xml:space="preserve">Using the </w:t>
      </w:r>
      <w:r w:rsidRPr="00F043C6">
        <w:rPr>
          <w:rStyle w:val="Literal"/>
        </w:rPr>
        <w:t>longest</w:t>
      </w:r>
      <w:r w:rsidRPr="00125134">
        <w:t xml:space="preserve"> function with references to </w:t>
      </w:r>
      <w:r w:rsidRPr="00F043C6">
        <w:rPr>
          <w:rStyle w:val="Literal"/>
        </w:rPr>
        <w:t>String</w:t>
      </w:r>
      <w:r w:rsidRPr="00125134">
        <w:rPr>
          <w:lang w:eastAsia="en-GB"/>
        </w:rPr>
        <w:t xml:space="preserve"> values</w:t>
      </w:r>
      <w:r>
        <w:rPr>
          <w:lang w:eastAsia="en-GB"/>
        </w:rPr>
        <w:t xml:space="preserve"> </w:t>
      </w:r>
      <w:r w:rsidRPr="00125134">
        <w:rPr>
          <w:lang w:eastAsia="en-GB"/>
        </w:rPr>
        <w:t>that have different concrete lifetimes</w:t>
      </w:r>
    </w:p>
    <w:p w14:paraId="701830A8" w14:textId="5ED48878" w:rsidR="00125134" w:rsidRPr="00125134" w:rsidRDefault="00125134" w:rsidP="00125134">
      <w:pPr>
        <w:pStyle w:val="Body"/>
        <w:rPr>
          <w:lang w:eastAsia="en-GB"/>
        </w:rPr>
      </w:pPr>
      <w:r w:rsidRPr="00125134">
        <w:rPr>
          <w:lang w:eastAsia="en-GB"/>
        </w:rPr>
        <w:t xml:space="preserve">In this example, </w:t>
      </w:r>
      <w:r w:rsidRPr="00F043C6">
        <w:rPr>
          <w:rStyle w:val="Literal"/>
        </w:rPr>
        <w:t>string1</w:t>
      </w:r>
      <w:r w:rsidRPr="00125134">
        <w:t xml:space="preserve"> is valid until the end of the outer scope, </w:t>
      </w:r>
      <w:r w:rsidRPr="00F043C6">
        <w:rPr>
          <w:rStyle w:val="Literal"/>
        </w:rPr>
        <w:t>string2</w:t>
      </w:r>
      <w:r w:rsidRPr="00125134">
        <w:t xml:space="preserve"> is valid until the end of the inner scope, and </w:t>
      </w:r>
      <w:r w:rsidRPr="00F043C6">
        <w:rPr>
          <w:rStyle w:val="Literal"/>
        </w:rPr>
        <w:t>result</w:t>
      </w:r>
      <w:r w:rsidRPr="00125134">
        <w:t xml:space="preserve"> references something that is valid until the end of the inner scope. Run this code and you’ll see that the borrow checker approves; it will compile and print </w:t>
      </w:r>
      <w:r w:rsidRPr="00F043C6">
        <w:rPr>
          <w:rStyle w:val="Literal"/>
        </w:rPr>
        <w:t>The longest string is long string is long</w:t>
      </w:r>
      <w:r w:rsidRPr="00125134">
        <w:rPr>
          <w:lang w:eastAsia="en-GB"/>
        </w:rPr>
        <w:t>.</w:t>
      </w:r>
    </w:p>
    <w:p w14:paraId="6B0F97C3" w14:textId="399DEBA0" w:rsidR="00125134" w:rsidRPr="00125134" w:rsidRDefault="00125134" w:rsidP="00125134">
      <w:pPr>
        <w:pStyle w:val="Body"/>
        <w:rPr>
          <w:lang w:eastAsia="en-GB"/>
        </w:rPr>
      </w:pPr>
      <w:r w:rsidRPr="00125134">
        <w:rPr>
          <w:lang w:eastAsia="en-GB"/>
        </w:rPr>
        <w:t>Next, let’s try an example that shows that the lifetime of the reference in</w:t>
      </w:r>
      <w:r>
        <w:rPr>
          <w:lang w:eastAsia="en-GB"/>
        </w:rPr>
        <w:t xml:space="preserve"> </w:t>
      </w:r>
      <w:r w:rsidRPr="00F043C6">
        <w:rPr>
          <w:rStyle w:val="Literal"/>
        </w:rPr>
        <w:t>result</w:t>
      </w:r>
      <w:r w:rsidRPr="00125134">
        <w:t xml:space="preserve"> must be the smaller lifetime of the two arguments. We’ll move the declaration of the </w:t>
      </w:r>
      <w:r w:rsidRPr="00F043C6">
        <w:rPr>
          <w:rStyle w:val="Literal"/>
        </w:rPr>
        <w:t>result</w:t>
      </w:r>
      <w:r w:rsidRPr="00125134">
        <w:t xml:space="preserve"> variable outside the inner scope but leave the assignment of the value to the </w:t>
      </w:r>
      <w:r w:rsidRPr="00F043C6">
        <w:rPr>
          <w:rStyle w:val="Literal"/>
        </w:rPr>
        <w:t>result</w:t>
      </w:r>
      <w:r w:rsidRPr="00125134">
        <w:t xml:space="preserve"> variable inside the scope with </w:t>
      </w:r>
      <w:r w:rsidRPr="00F043C6">
        <w:rPr>
          <w:rStyle w:val="Literal"/>
        </w:rPr>
        <w:t>string2</w:t>
      </w:r>
      <w:r w:rsidRPr="00125134">
        <w:t xml:space="preserve">. Then we’ll move the </w:t>
      </w:r>
      <w:r w:rsidRPr="00F043C6">
        <w:rPr>
          <w:rStyle w:val="Literal"/>
        </w:rPr>
        <w:t>println!</w:t>
      </w:r>
      <w:r w:rsidRPr="00125134">
        <w:t xml:space="preserve"> that uses </w:t>
      </w:r>
      <w:r w:rsidRPr="00F043C6">
        <w:rPr>
          <w:rStyle w:val="Literal"/>
        </w:rPr>
        <w:t>result</w:t>
      </w:r>
      <w:r w:rsidRPr="00125134">
        <w:rPr>
          <w:lang w:eastAsia="en-GB"/>
        </w:rPr>
        <w:t xml:space="preserve"> to outside the</w:t>
      </w:r>
      <w:r>
        <w:rPr>
          <w:lang w:eastAsia="en-GB"/>
        </w:rPr>
        <w:t xml:space="preserve"> </w:t>
      </w:r>
      <w:r w:rsidRPr="00125134">
        <w:rPr>
          <w:lang w:eastAsia="en-GB"/>
        </w:rPr>
        <w:t>inner scope, after the inner scope has ended. The code in Listing 10-23 will</w:t>
      </w:r>
      <w:r>
        <w:rPr>
          <w:lang w:eastAsia="en-GB"/>
        </w:rPr>
        <w:t xml:space="preserve"> </w:t>
      </w:r>
      <w:r w:rsidRPr="00125134">
        <w:rPr>
          <w:lang w:eastAsia="en-GB"/>
        </w:rPr>
        <w:t>not compile.</w:t>
      </w:r>
    </w:p>
    <w:p w14:paraId="503E020F" w14:textId="1A8459C2" w:rsidR="00125134" w:rsidRPr="00125134" w:rsidRDefault="00125134" w:rsidP="007554D1">
      <w:pPr>
        <w:pStyle w:val="CodeLabel"/>
        <w:rPr>
          <w:lang w:eastAsia="en-GB"/>
        </w:rPr>
      </w:pPr>
      <w:r w:rsidRPr="00125134">
        <w:rPr>
          <w:lang w:eastAsia="en-GB"/>
        </w:rPr>
        <w:t>src/main.rs</w:t>
      </w:r>
    </w:p>
    <w:p w14:paraId="75E1DAC7" w14:textId="77777777" w:rsidR="00125134" w:rsidRPr="00F043C6" w:rsidRDefault="00125134" w:rsidP="00F043C6">
      <w:pPr>
        <w:pStyle w:val="Code"/>
      </w:pPr>
      <w:r w:rsidRPr="00F043C6">
        <w:t>fn main() {</w:t>
      </w:r>
    </w:p>
    <w:p w14:paraId="7493029F" w14:textId="77777777" w:rsidR="00125134" w:rsidRPr="00F043C6" w:rsidRDefault="00125134" w:rsidP="00F043C6">
      <w:pPr>
        <w:pStyle w:val="Code"/>
      </w:pPr>
      <w:r w:rsidRPr="00F043C6">
        <w:t xml:space="preserve">    let string1 = String::from("long string is long");</w:t>
      </w:r>
    </w:p>
    <w:p w14:paraId="46D87131" w14:textId="77777777" w:rsidR="00125134" w:rsidRPr="00F043C6" w:rsidRDefault="00125134" w:rsidP="00F043C6">
      <w:pPr>
        <w:pStyle w:val="Code"/>
      </w:pPr>
      <w:r w:rsidRPr="00F043C6">
        <w:t xml:space="preserve">    let result;</w:t>
      </w:r>
    </w:p>
    <w:p w14:paraId="787B4023" w14:textId="77777777" w:rsidR="00125134" w:rsidRPr="00F043C6" w:rsidRDefault="00125134" w:rsidP="00F043C6">
      <w:pPr>
        <w:pStyle w:val="Code"/>
      </w:pPr>
      <w:r w:rsidRPr="00F043C6">
        <w:t xml:space="preserve">    {</w:t>
      </w:r>
    </w:p>
    <w:p w14:paraId="2B5868AA" w14:textId="77777777" w:rsidR="00125134" w:rsidRPr="00F043C6" w:rsidRDefault="00125134" w:rsidP="00F043C6">
      <w:pPr>
        <w:pStyle w:val="Code"/>
      </w:pPr>
      <w:r w:rsidRPr="00F043C6">
        <w:t xml:space="preserve">        let string2 = String::from("xyz");</w:t>
      </w:r>
    </w:p>
    <w:p w14:paraId="79B41599" w14:textId="77777777" w:rsidR="00125134" w:rsidRPr="00F043C6" w:rsidRDefault="00125134" w:rsidP="00F043C6">
      <w:pPr>
        <w:pStyle w:val="Code"/>
      </w:pPr>
      <w:r w:rsidRPr="00F043C6">
        <w:t xml:space="preserve">        result = longest(string1.as_str(), string2.as_str());</w:t>
      </w:r>
    </w:p>
    <w:p w14:paraId="0CAD989A" w14:textId="77777777" w:rsidR="00125134" w:rsidRPr="00F043C6" w:rsidRDefault="00125134" w:rsidP="00F043C6">
      <w:pPr>
        <w:pStyle w:val="Code"/>
      </w:pPr>
      <w:r w:rsidRPr="00F043C6">
        <w:t xml:space="preserve">    }</w:t>
      </w:r>
    </w:p>
    <w:p w14:paraId="7AC415E5" w14:textId="62742C1C" w:rsidR="00125134" w:rsidRPr="00F043C6" w:rsidRDefault="00125134" w:rsidP="00F043C6">
      <w:pPr>
        <w:pStyle w:val="Code"/>
      </w:pPr>
      <w:r w:rsidRPr="00F043C6">
        <w:t xml:space="preserve">    println!("The longest string is {</w:t>
      </w:r>
      <w:r w:rsidR="00FE08C8">
        <w:t>result</w:t>
      </w:r>
      <w:r w:rsidRPr="00F043C6">
        <w:t>}");</w:t>
      </w:r>
    </w:p>
    <w:p w14:paraId="4F88FD1C" w14:textId="77777777" w:rsidR="00125134" w:rsidRPr="00F043C6" w:rsidRDefault="00125134" w:rsidP="00F043C6">
      <w:pPr>
        <w:pStyle w:val="Code"/>
      </w:pPr>
      <w:r w:rsidRPr="00F043C6">
        <w:t>}</w:t>
      </w:r>
    </w:p>
    <w:p w14:paraId="5562EC05" w14:textId="1128EC3A" w:rsidR="00125134" w:rsidRPr="00125134" w:rsidRDefault="00125134" w:rsidP="00FA6AD6">
      <w:pPr>
        <w:pStyle w:val="CodeListingCaption"/>
        <w:rPr>
          <w:lang w:eastAsia="en-GB"/>
        </w:rPr>
      </w:pPr>
      <w:r w:rsidRPr="00125134">
        <w:t xml:space="preserve">Attempting to use </w:t>
      </w:r>
      <w:r w:rsidRPr="00F043C6">
        <w:rPr>
          <w:rStyle w:val="Literal"/>
        </w:rPr>
        <w:t>result</w:t>
      </w:r>
      <w:r w:rsidRPr="00125134">
        <w:t xml:space="preserve"> after </w:t>
      </w:r>
      <w:r w:rsidRPr="00F043C6">
        <w:rPr>
          <w:rStyle w:val="Literal"/>
        </w:rPr>
        <w:t>string2</w:t>
      </w:r>
      <w:r w:rsidRPr="00125134">
        <w:rPr>
          <w:lang w:eastAsia="en-GB"/>
        </w:rPr>
        <w:t xml:space="preserve"> has gone out of scope</w:t>
      </w:r>
    </w:p>
    <w:p w14:paraId="4F055548" w14:textId="77777777" w:rsidR="00125134" w:rsidRPr="00125134" w:rsidRDefault="00125134" w:rsidP="00F043C6">
      <w:pPr>
        <w:pStyle w:val="Body"/>
        <w:rPr>
          <w:lang w:eastAsia="en-GB"/>
        </w:rPr>
      </w:pPr>
      <w:r w:rsidRPr="00125134">
        <w:rPr>
          <w:lang w:eastAsia="en-GB"/>
        </w:rPr>
        <w:t>When we try to compile this code, we get this error:</w:t>
      </w:r>
    </w:p>
    <w:p w14:paraId="1AA5805A" w14:textId="77777777" w:rsidR="00125134" w:rsidRPr="00F043C6" w:rsidRDefault="00125134" w:rsidP="000F2A09">
      <w:pPr>
        <w:pStyle w:val="CodeWide"/>
      </w:pPr>
      <w:r w:rsidRPr="00F043C6">
        <w:t>error[E0597]: `string2` does not live long enough</w:t>
      </w:r>
    </w:p>
    <w:p w14:paraId="5A39C453" w14:textId="77777777" w:rsidR="00125134" w:rsidRPr="00F043C6" w:rsidRDefault="00125134" w:rsidP="000F2A09">
      <w:pPr>
        <w:pStyle w:val="CodeWide"/>
      </w:pPr>
      <w:r w:rsidRPr="00F043C6">
        <w:t xml:space="preserve"> --&gt; src/main.rs:6:44</w:t>
      </w:r>
    </w:p>
    <w:p w14:paraId="752D96DD" w14:textId="77777777" w:rsidR="00125134" w:rsidRPr="00F043C6" w:rsidRDefault="00125134" w:rsidP="000F2A09">
      <w:pPr>
        <w:pStyle w:val="CodeWide"/>
      </w:pPr>
      <w:r w:rsidRPr="00F043C6">
        <w:t xml:space="preserve">  |</w:t>
      </w:r>
    </w:p>
    <w:p w14:paraId="7101A002" w14:textId="77777777" w:rsidR="00125134" w:rsidRPr="00F043C6" w:rsidRDefault="00125134" w:rsidP="000F2A09">
      <w:pPr>
        <w:pStyle w:val="CodeWide"/>
      </w:pPr>
      <w:r w:rsidRPr="00F043C6">
        <w:t>6 |         result = longest(string1.as_str(), string2.as_str());</w:t>
      </w:r>
    </w:p>
    <w:p w14:paraId="31B050DB" w14:textId="77777777" w:rsidR="00A86900" w:rsidRDefault="00125134">
      <w:pPr>
        <w:pStyle w:val="CodeWide"/>
      </w:pPr>
      <w:r w:rsidRPr="00F043C6">
        <w:t xml:space="preserve">  |                                            ^^^^^^^</w:t>
      </w:r>
      <w:r w:rsidR="000974F4">
        <w:t>^^^^^^^^^</w:t>
      </w:r>
      <w:r w:rsidRPr="00F043C6">
        <w:t xml:space="preserve"> borrowed value </w:t>
      </w:r>
    </w:p>
    <w:p w14:paraId="66645327" w14:textId="7946F19F" w:rsidR="00125134" w:rsidRPr="00F043C6" w:rsidRDefault="00125134" w:rsidP="000F2A09">
      <w:pPr>
        <w:pStyle w:val="CodeWide"/>
      </w:pPr>
      <w:r w:rsidRPr="00F043C6">
        <w:t>does not live long enough</w:t>
      </w:r>
    </w:p>
    <w:p w14:paraId="31D6E4B2" w14:textId="77777777" w:rsidR="00125134" w:rsidRPr="00F043C6" w:rsidRDefault="00125134" w:rsidP="000F2A09">
      <w:pPr>
        <w:pStyle w:val="CodeWide"/>
      </w:pPr>
      <w:r w:rsidRPr="00F043C6">
        <w:t>7 |     }</w:t>
      </w:r>
    </w:p>
    <w:p w14:paraId="1C105F3A" w14:textId="77777777" w:rsidR="00125134" w:rsidRPr="00F043C6" w:rsidRDefault="00125134" w:rsidP="000F2A09">
      <w:pPr>
        <w:pStyle w:val="CodeWide"/>
      </w:pPr>
      <w:r w:rsidRPr="00F043C6">
        <w:t xml:space="preserve">  |     - `string2` dropped here while still borrowed</w:t>
      </w:r>
    </w:p>
    <w:p w14:paraId="3B21F063" w14:textId="1DCD16B3" w:rsidR="00125134" w:rsidRPr="00F043C6" w:rsidRDefault="00125134" w:rsidP="000F2A09">
      <w:pPr>
        <w:pStyle w:val="CodeWide"/>
      </w:pPr>
      <w:r w:rsidRPr="00F043C6">
        <w:lastRenderedPageBreak/>
        <w:t>8 |     println!("The longest string is {</w:t>
      </w:r>
      <w:r w:rsidR="00FE08C8">
        <w:t>result</w:t>
      </w:r>
      <w:r w:rsidRPr="00F043C6">
        <w:t>}");</w:t>
      </w:r>
    </w:p>
    <w:p w14:paraId="200FE846" w14:textId="5FEC936A" w:rsidR="00125134" w:rsidRPr="00F043C6" w:rsidRDefault="00125134" w:rsidP="000F2A09">
      <w:pPr>
        <w:pStyle w:val="CodeWide"/>
      </w:pPr>
      <w:r w:rsidRPr="00F043C6">
        <w:t xml:space="preserve">  |                                      ------ borrow later used here</w:t>
      </w:r>
    </w:p>
    <w:p w14:paraId="1D4E84E5" w14:textId="3202D5BA" w:rsidR="00125134" w:rsidRPr="00125134" w:rsidRDefault="00125134" w:rsidP="00125134">
      <w:pPr>
        <w:pStyle w:val="Body"/>
        <w:rPr>
          <w:lang w:eastAsia="en-GB"/>
        </w:rPr>
      </w:pPr>
      <w:r w:rsidRPr="00125134">
        <w:t xml:space="preserve">The error shows that for </w:t>
      </w:r>
      <w:r w:rsidRPr="00F043C6">
        <w:rPr>
          <w:rStyle w:val="Literal"/>
        </w:rPr>
        <w:t>result</w:t>
      </w:r>
      <w:r w:rsidRPr="00125134">
        <w:t xml:space="preserve"> to be valid for the </w:t>
      </w:r>
      <w:r w:rsidRPr="00F043C6">
        <w:rPr>
          <w:rStyle w:val="Literal"/>
        </w:rPr>
        <w:t>println!</w:t>
      </w:r>
      <w:r w:rsidRPr="00125134">
        <w:t xml:space="preserve"> statement, </w:t>
      </w:r>
      <w:r w:rsidRPr="00F043C6">
        <w:rPr>
          <w:rStyle w:val="Literal"/>
        </w:rPr>
        <w:t>string2</w:t>
      </w:r>
      <w:r w:rsidRPr="00125134">
        <w:t xml:space="preserve"> would need to be valid until the end of the outer scope. Rust knows this because we annotated the lifetimes of the function parameters and return values using the same lifetime parameter </w:t>
      </w:r>
      <w:r w:rsidRPr="00F043C6">
        <w:rPr>
          <w:rStyle w:val="Literal"/>
        </w:rPr>
        <w:t>'a</w:t>
      </w:r>
      <w:r w:rsidRPr="00125134">
        <w:rPr>
          <w:lang w:eastAsia="en-GB"/>
        </w:rPr>
        <w:t>.</w:t>
      </w:r>
    </w:p>
    <w:p w14:paraId="684D1942" w14:textId="4E968FDB" w:rsidR="00125134" w:rsidRPr="00125134" w:rsidRDefault="00125134" w:rsidP="00125134">
      <w:pPr>
        <w:pStyle w:val="Body"/>
        <w:rPr>
          <w:lang w:eastAsia="en-GB"/>
        </w:rPr>
      </w:pPr>
      <w:r w:rsidRPr="00125134">
        <w:rPr>
          <w:lang w:eastAsia="en-GB"/>
        </w:rPr>
        <w:t xml:space="preserve">As humans, we can look at this code and see that </w:t>
      </w:r>
      <w:r w:rsidRPr="00F043C6">
        <w:rPr>
          <w:rStyle w:val="Literal"/>
        </w:rPr>
        <w:t>string1</w:t>
      </w:r>
      <w:r w:rsidRPr="00125134">
        <w:t xml:space="preserve"> is longer than </w:t>
      </w:r>
      <w:r w:rsidRPr="00F043C6">
        <w:rPr>
          <w:rStyle w:val="Literal"/>
        </w:rPr>
        <w:t>string2</w:t>
      </w:r>
      <w:r w:rsidR="000745B2">
        <w:t xml:space="preserve">, </w:t>
      </w:r>
      <w:r w:rsidRPr="00125134">
        <w:t>and therefore</w:t>
      </w:r>
      <w:r w:rsidR="000745B2">
        <w:t>,</w:t>
      </w:r>
      <w:r w:rsidRPr="00125134">
        <w:t xml:space="preserve"> </w:t>
      </w:r>
      <w:r w:rsidRPr="00F043C6">
        <w:rPr>
          <w:rStyle w:val="Literal"/>
        </w:rPr>
        <w:t>result</w:t>
      </w:r>
      <w:r w:rsidRPr="00125134">
        <w:t xml:space="preserve"> will contain a reference to </w:t>
      </w:r>
      <w:r w:rsidRPr="00F043C6">
        <w:rPr>
          <w:rStyle w:val="Literal"/>
        </w:rPr>
        <w:t>string1</w:t>
      </w:r>
      <w:r w:rsidRPr="00125134">
        <w:t xml:space="preserve">. Because </w:t>
      </w:r>
      <w:r w:rsidRPr="00F043C6">
        <w:rPr>
          <w:rStyle w:val="Literal"/>
        </w:rPr>
        <w:t>string1</w:t>
      </w:r>
      <w:r w:rsidRPr="00125134">
        <w:t xml:space="preserve"> has not gone out of scope yet, a reference to </w:t>
      </w:r>
      <w:r w:rsidRPr="00F043C6">
        <w:rPr>
          <w:rStyle w:val="Literal"/>
        </w:rPr>
        <w:t>string1</w:t>
      </w:r>
      <w:r w:rsidRPr="00125134">
        <w:t xml:space="preserve"> will still be valid for the </w:t>
      </w:r>
      <w:r w:rsidRPr="00F043C6">
        <w:rPr>
          <w:rStyle w:val="Literal"/>
        </w:rPr>
        <w:t>println!</w:t>
      </w:r>
      <w:r w:rsidRPr="00125134">
        <w:t xml:space="preserve"> statement. However, the compiler can’t see that the reference is valid in this case. We’ve told Rust that the lifetime of the reference returned by the </w:t>
      </w:r>
      <w:r w:rsidRPr="00F043C6">
        <w:rPr>
          <w:rStyle w:val="Literal"/>
        </w:rPr>
        <w:t>longest</w:t>
      </w:r>
      <w:r w:rsidRPr="00125134">
        <w:rPr>
          <w:lang w:eastAsia="en-GB"/>
        </w:rPr>
        <w:t xml:space="preserve"> function is the same as the smaller of</w:t>
      </w:r>
      <w:r>
        <w:rPr>
          <w:lang w:eastAsia="en-GB"/>
        </w:rPr>
        <w:t xml:space="preserve"> </w:t>
      </w:r>
      <w:r w:rsidRPr="00125134">
        <w:rPr>
          <w:lang w:eastAsia="en-GB"/>
        </w:rPr>
        <w:t>the lifetimes of the references passed in. Therefore, the borrow checker</w:t>
      </w:r>
      <w:r>
        <w:rPr>
          <w:lang w:eastAsia="en-GB"/>
        </w:rPr>
        <w:t xml:space="preserve"> </w:t>
      </w:r>
      <w:r w:rsidRPr="00125134">
        <w:rPr>
          <w:lang w:eastAsia="en-GB"/>
        </w:rPr>
        <w:t>disallows the code in Listing 10-23 as possibly having an invalid reference.</w:t>
      </w:r>
    </w:p>
    <w:p w14:paraId="70CEF189" w14:textId="2EBBE176" w:rsidR="00125134" w:rsidRPr="00125134" w:rsidRDefault="00125134" w:rsidP="00125134">
      <w:pPr>
        <w:pStyle w:val="Body"/>
        <w:rPr>
          <w:lang w:eastAsia="en-GB"/>
        </w:rPr>
      </w:pPr>
      <w:r w:rsidRPr="00125134">
        <w:rPr>
          <w:lang w:eastAsia="en-GB"/>
        </w:rPr>
        <w:t>Try designing more experiments that vary the values and lifetimes of the</w:t>
      </w:r>
      <w:r>
        <w:rPr>
          <w:lang w:eastAsia="en-GB"/>
        </w:rPr>
        <w:t xml:space="preserve"> </w:t>
      </w:r>
      <w:r w:rsidRPr="00125134">
        <w:rPr>
          <w:lang w:eastAsia="en-GB"/>
        </w:rPr>
        <w:t xml:space="preserve">references passed in to the </w:t>
      </w:r>
      <w:r w:rsidRPr="00F043C6">
        <w:rPr>
          <w:rStyle w:val="Literal"/>
        </w:rPr>
        <w:t>longest</w:t>
      </w:r>
      <w:r w:rsidRPr="00125134">
        <w:rPr>
          <w:lang w:eastAsia="en-GB"/>
        </w:rPr>
        <w:t xml:space="preserve"> function and how the returned reference</w:t>
      </w:r>
      <w:r>
        <w:rPr>
          <w:lang w:eastAsia="en-GB"/>
        </w:rPr>
        <w:t xml:space="preserve"> </w:t>
      </w:r>
      <w:r w:rsidRPr="00125134">
        <w:rPr>
          <w:lang w:eastAsia="en-GB"/>
        </w:rPr>
        <w:t>is used. Make hypotheses about whether or not your experiments will pass the</w:t>
      </w:r>
      <w:r>
        <w:rPr>
          <w:lang w:eastAsia="en-GB"/>
        </w:rPr>
        <w:t xml:space="preserve"> </w:t>
      </w:r>
      <w:r w:rsidRPr="00125134">
        <w:rPr>
          <w:lang w:eastAsia="en-GB"/>
        </w:rPr>
        <w:t>borrow checker before you compile; then check to see if you’re right!</w:t>
      </w:r>
    </w:p>
    <w:p w14:paraId="4E14F893" w14:textId="77777777" w:rsidR="00125134" w:rsidRPr="00125134" w:rsidRDefault="00125134" w:rsidP="00F043C6">
      <w:pPr>
        <w:pStyle w:val="HeadB"/>
        <w:rPr>
          <w:lang w:eastAsia="en-GB"/>
        </w:rPr>
      </w:pPr>
      <w:bookmarkStart w:id="89" w:name="thinking-in-terms-of-lifetimes"/>
      <w:bookmarkStart w:id="90" w:name="_Toc106373957"/>
      <w:bookmarkEnd w:id="89"/>
      <w:r w:rsidRPr="00125134">
        <w:rPr>
          <w:lang w:eastAsia="en-GB"/>
        </w:rPr>
        <w:t>Thinking in Terms of Lifetimes</w:t>
      </w:r>
      <w:bookmarkEnd w:id="90"/>
    </w:p>
    <w:p w14:paraId="1590F725" w14:textId="5F294E14" w:rsidR="00125134" w:rsidRPr="00125134" w:rsidRDefault="00125134" w:rsidP="00125134">
      <w:pPr>
        <w:pStyle w:val="Body"/>
        <w:rPr>
          <w:lang w:eastAsia="en-GB"/>
        </w:rPr>
      </w:pPr>
      <w:r w:rsidRPr="00125134">
        <w:t xml:space="preserve">The way in which you need to specify lifetime parameters depends on what your function is doing. For example, if we changed the implementation of the </w:t>
      </w:r>
      <w:r w:rsidRPr="00F043C6">
        <w:rPr>
          <w:rStyle w:val="Literal"/>
        </w:rPr>
        <w:t>longest</w:t>
      </w:r>
      <w:r w:rsidRPr="00125134">
        <w:t xml:space="preserve"> function to always return the first parameter rather than the longest string slice, we wouldn’t need to specify a lifetime on the </w:t>
      </w:r>
      <w:r w:rsidRPr="00F043C6">
        <w:rPr>
          <w:rStyle w:val="Literal"/>
        </w:rPr>
        <w:t>y</w:t>
      </w:r>
      <w:r w:rsidRPr="00125134">
        <w:rPr>
          <w:lang w:eastAsia="en-GB"/>
        </w:rPr>
        <w:t xml:space="preserve"> parameter. The</w:t>
      </w:r>
      <w:r>
        <w:rPr>
          <w:lang w:eastAsia="en-GB"/>
        </w:rPr>
        <w:t xml:space="preserve"> </w:t>
      </w:r>
      <w:r w:rsidRPr="00125134">
        <w:rPr>
          <w:lang w:eastAsia="en-GB"/>
        </w:rPr>
        <w:t>following code will compile:</w:t>
      </w:r>
    </w:p>
    <w:p w14:paraId="756614D0" w14:textId="11E020CD" w:rsidR="00125134" w:rsidRPr="00125134" w:rsidRDefault="00125134" w:rsidP="007554D1">
      <w:pPr>
        <w:pStyle w:val="CodeLabel"/>
        <w:rPr>
          <w:lang w:eastAsia="en-GB"/>
        </w:rPr>
      </w:pPr>
      <w:r w:rsidRPr="00125134">
        <w:rPr>
          <w:lang w:eastAsia="en-GB"/>
        </w:rPr>
        <w:t>src/main.rs</w:t>
      </w:r>
    </w:p>
    <w:p w14:paraId="68396F9D" w14:textId="77777777" w:rsidR="00125134" w:rsidRPr="00F043C6" w:rsidRDefault="00125134" w:rsidP="00F043C6">
      <w:pPr>
        <w:pStyle w:val="Code"/>
      </w:pPr>
      <w:r w:rsidRPr="00F043C6">
        <w:t>fn longest&lt;'a&gt;(x: &amp;'a str, y: &amp;str) -&gt; &amp;'a str {</w:t>
      </w:r>
    </w:p>
    <w:p w14:paraId="7E7BC434" w14:textId="77777777" w:rsidR="00125134" w:rsidRPr="00F043C6" w:rsidRDefault="00125134" w:rsidP="00F043C6">
      <w:pPr>
        <w:pStyle w:val="Code"/>
      </w:pPr>
      <w:r w:rsidRPr="00F043C6">
        <w:t xml:space="preserve">    x</w:t>
      </w:r>
    </w:p>
    <w:p w14:paraId="6D230DDA" w14:textId="77777777" w:rsidR="00125134" w:rsidRPr="00F043C6" w:rsidRDefault="00125134" w:rsidP="00F043C6">
      <w:pPr>
        <w:pStyle w:val="Code"/>
      </w:pPr>
      <w:r w:rsidRPr="00F043C6">
        <w:t>}</w:t>
      </w:r>
    </w:p>
    <w:p w14:paraId="74D753E9" w14:textId="5548DC4A" w:rsidR="00125134" w:rsidRPr="00125134" w:rsidRDefault="00125134" w:rsidP="00125134">
      <w:pPr>
        <w:pStyle w:val="Body"/>
        <w:rPr>
          <w:lang w:eastAsia="en-GB"/>
        </w:rPr>
      </w:pPr>
      <w:r w:rsidRPr="00125134">
        <w:t xml:space="preserve">We’ve specified a lifetime parameter </w:t>
      </w:r>
      <w:r w:rsidRPr="00F043C6">
        <w:rPr>
          <w:rStyle w:val="Literal"/>
        </w:rPr>
        <w:t>'a</w:t>
      </w:r>
      <w:r w:rsidRPr="00125134">
        <w:t xml:space="preserve"> for the parameter </w:t>
      </w:r>
      <w:r w:rsidRPr="00F043C6">
        <w:rPr>
          <w:rStyle w:val="Literal"/>
        </w:rPr>
        <w:t>x</w:t>
      </w:r>
      <w:r w:rsidRPr="00125134">
        <w:t xml:space="preserve"> and the return type, but not for the parameter </w:t>
      </w:r>
      <w:r w:rsidRPr="00F043C6">
        <w:rPr>
          <w:rStyle w:val="Literal"/>
        </w:rPr>
        <w:t>y</w:t>
      </w:r>
      <w:r w:rsidRPr="00125134">
        <w:t xml:space="preserve">, because the lifetime of </w:t>
      </w:r>
      <w:r w:rsidRPr="00F043C6">
        <w:rPr>
          <w:rStyle w:val="Literal"/>
        </w:rPr>
        <w:t>y</w:t>
      </w:r>
      <w:r w:rsidRPr="00125134">
        <w:t xml:space="preserve"> does not have any relationship with the lifetime of </w:t>
      </w:r>
      <w:r w:rsidRPr="00F043C6">
        <w:rPr>
          <w:rStyle w:val="Literal"/>
        </w:rPr>
        <w:t>x</w:t>
      </w:r>
      <w:r w:rsidRPr="00125134">
        <w:rPr>
          <w:lang w:eastAsia="en-GB"/>
        </w:rPr>
        <w:t xml:space="preserve"> or the return value.</w:t>
      </w:r>
    </w:p>
    <w:p w14:paraId="03BB0B42" w14:textId="6ECB5DAB" w:rsidR="00125134" w:rsidRPr="00125134" w:rsidRDefault="007F75CB" w:rsidP="00125134">
      <w:pPr>
        <w:pStyle w:val="Body"/>
        <w:rPr>
          <w:lang w:eastAsia="en-GB"/>
        </w:rPr>
      </w:pPr>
      <w:r>
        <w:rPr>
          <w:lang w:eastAsia="en-GB"/>
        </w:rPr>
        <w:fldChar w:fldCharType="begin"/>
      </w:r>
      <w:r>
        <w:instrText xml:space="preserve"> XE "dangling reference </w:instrText>
      </w:r>
      <w:r w:rsidRPr="00B06597">
        <w:instrText>startRange</w:instrText>
      </w:r>
      <w:r>
        <w:instrText xml:space="preserve">" </w:instrText>
      </w:r>
      <w:r>
        <w:rPr>
          <w:lang w:eastAsia="en-GB"/>
        </w:rPr>
        <w:fldChar w:fldCharType="end"/>
      </w:r>
      <w:r w:rsidR="00125134" w:rsidRPr="00125134">
        <w:rPr>
          <w:lang w:eastAsia="en-GB"/>
        </w:rPr>
        <w:t>When returning a reference from a function, the lifetime parameter for the</w:t>
      </w:r>
      <w:r w:rsidR="00125134">
        <w:rPr>
          <w:lang w:eastAsia="en-GB"/>
        </w:rPr>
        <w:t xml:space="preserve"> </w:t>
      </w:r>
      <w:r w:rsidR="00125134" w:rsidRPr="00125134">
        <w:rPr>
          <w:lang w:eastAsia="en-GB"/>
        </w:rPr>
        <w:t>return type needs to match the lifetime parameter for one of the parameters. If</w:t>
      </w:r>
      <w:r w:rsidR="00125134">
        <w:rPr>
          <w:lang w:eastAsia="en-GB"/>
        </w:rPr>
        <w:t xml:space="preserve"> </w:t>
      </w:r>
      <w:r w:rsidR="00125134" w:rsidRPr="00125134">
        <w:rPr>
          <w:lang w:eastAsia="en-GB"/>
        </w:rPr>
        <w:t xml:space="preserve">the reference returned does </w:t>
      </w:r>
      <w:r w:rsidR="00125134" w:rsidRPr="007D5516">
        <w:rPr>
          <w:rStyle w:val="Italic"/>
        </w:rPr>
        <w:t>not</w:t>
      </w:r>
      <w:r w:rsidR="00125134" w:rsidRPr="00125134">
        <w:t xml:space="preserve"> refer to one of the parameters, it must refer to a value created within this function. However, this would be a dangling reference because the value will go out of scope at the end of the function. Consider this attempted implementation of the </w:t>
      </w:r>
      <w:r w:rsidR="00125134" w:rsidRPr="00F043C6">
        <w:rPr>
          <w:rStyle w:val="Literal"/>
        </w:rPr>
        <w:t>longest</w:t>
      </w:r>
      <w:r w:rsidR="00125134" w:rsidRPr="00125134">
        <w:rPr>
          <w:lang w:eastAsia="en-GB"/>
        </w:rPr>
        <w:t xml:space="preserve"> function that won’t</w:t>
      </w:r>
      <w:r w:rsidR="00125134">
        <w:rPr>
          <w:lang w:eastAsia="en-GB"/>
        </w:rPr>
        <w:t xml:space="preserve"> </w:t>
      </w:r>
      <w:r w:rsidR="00125134" w:rsidRPr="00125134">
        <w:rPr>
          <w:lang w:eastAsia="en-GB"/>
        </w:rPr>
        <w:t>compile:</w:t>
      </w:r>
    </w:p>
    <w:p w14:paraId="39AB8EF6" w14:textId="5E572366" w:rsidR="00125134" w:rsidRPr="00125134" w:rsidRDefault="00125134" w:rsidP="007554D1">
      <w:pPr>
        <w:pStyle w:val="CodeLabel"/>
        <w:rPr>
          <w:lang w:eastAsia="en-GB"/>
        </w:rPr>
      </w:pPr>
      <w:r w:rsidRPr="00125134">
        <w:rPr>
          <w:lang w:eastAsia="en-GB"/>
        </w:rPr>
        <w:t>src/main.rs</w:t>
      </w:r>
    </w:p>
    <w:p w14:paraId="05983EC0" w14:textId="77777777" w:rsidR="00125134" w:rsidRPr="00F043C6" w:rsidRDefault="00125134" w:rsidP="00F043C6">
      <w:pPr>
        <w:pStyle w:val="Code"/>
      </w:pPr>
      <w:r w:rsidRPr="00F043C6">
        <w:t>fn longest&lt;'a&gt;(x: &amp;str, y: &amp;str) -&gt; &amp;'a str {</w:t>
      </w:r>
    </w:p>
    <w:p w14:paraId="3CABF4E3" w14:textId="77777777" w:rsidR="00125134" w:rsidRPr="00F043C6" w:rsidRDefault="00125134" w:rsidP="00F043C6">
      <w:pPr>
        <w:pStyle w:val="Code"/>
      </w:pPr>
      <w:r w:rsidRPr="00F043C6">
        <w:t xml:space="preserve">    let result = String::from("really long string");</w:t>
      </w:r>
    </w:p>
    <w:p w14:paraId="2BDE7797" w14:textId="77777777" w:rsidR="00125134" w:rsidRPr="00F043C6" w:rsidRDefault="00125134" w:rsidP="00F043C6">
      <w:pPr>
        <w:pStyle w:val="Code"/>
      </w:pPr>
      <w:r w:rsidRPr="00F043C6">
        <w:t xml:space="preserve">    result.as_str()</w:t>
      </w:r>
    </w:p>
    <w:p w14:paraId="109EAE81" w14:textId="77777777" w:rsidR="00125134" w:rsidRPr="00F043C6" w:rsidRDefault="00125134" w:rsidP="00F043C6">
      <w:pPr>
        <w:pStyle w:val="Code"/>
      </w:pPr>
      <w:r w:rsidRPr="00F043C6">
        <w:t>}</w:t>
      </w:r>
    </w:p>
    <w:p w14:paraId="32994BC1" w14:textId="3A77BAF4" w:rsidR="00125134" w:rsidRPr="00125134" w:rsidRDefault="00125134" w:rsidP="00125134">
      <w:pPr>
        <w:pStyle w:val="Body"/>
        <w:rPr>
          <w:lang w:eastAsia="en-GB"/>
        </w:rPr>
      </w:pPr>
      <w:r w:rsidRPr="00125134">
        <w:lastRenderedPageBreak/>
        <w:t xml:space="preserve">Here, even though we’ve specified a lifetime parameter </w:t>
      </w:r>
      <w:r w:rsidRPr="00F043C6">
        <w:rPr>
          <w:rStyle w:val="Literal"/>
        </w:rPr>
        <w:t>'a</w:t>
      </w:r>
      <w:r w:rsidRPr="00125134">
        <w:rPr>
          <w:lang w:eastAsia="en-GB"/>
        </w:rPr>
        <w:t xml:space="preserve"> for the return</w:t>
      </w:r>
      <w:r>
        <w:rPr>
          <w:lang w:eastAsia="en-GB"/>
        </w:rPr>
        <w:t xml:space="preserve"> </w:t>
      </w:r>
      <w:r w:rsidRPr="00125134">
        <w:rPr>
          <w:lang w:eastAsia="en-GB"/>
        </w:rPr>
        <w:t>type, this implementation will fail to compile because the return value</w:t>
      </w:r>
      <w:r>
        <w:rPr>
          <w:lang w:eastAsia="en-GB"/>
        </w:rPr>
        <w:t xml:space="preserve"> </w:t>
      </w:r>
      <w:r w:rsidRPr="00125134">
        <w:rPr>
          <w:lang w:eastAsia="en-GB"/>
        </w:rPr>
        <w:t>lifetime is not related to the lifetime of the parameters at all. Here is the</w:t>
      </w:r>
      <w:r>
        <w:rPr>
          <w:lang w:eastAsia="en-GB"/>
        </w:rPr>
        <w:t xml:space="preserve"> </w:t>
      </w:r>
      <w:r w:rsidRPr="00125134">
        <w:rPr>
          <w:lang w:eastAsia="en-GB"/>
        </w:rPr>
        <w:t>error message we get:</w:t>
      </w:r>
    </w:p>
    <w:p w14:paraId="3DFBEA21" w14:textId="2963CD72" w:rsidR="00125134" w:rsidRPr="00F043C6" w:rsidRDefault="00125134" w:rsidP="00F043C6">
      <w:pPr>
        <w:pStyle w:val="Code"/>
      </w:pPr>
      <w:r w:rsidRPr="00F043C6">
        <w:t>error[E0515]: cannot return referenc</w:t>
      </w:r>
      <w:r w:rsidR="00A321A9">
        <w:t>e to</w:t>
      </w:r>
      <w:r w:rsidRPr="00F043C6">
        <w:t xml:space="preserve"> local variable `result`</w:t>
      </w:r>
    </w:p>
    <w:p w14:paraId="0451C49D" w14:textId="77777777" w:rsidR="00125134" w:rsidRPr="00F043C6" w:rsidRDefault="00125134" w:rsidP="00F043C6">
      <w:pPr>
        <w:pStyle w:val="Code"/>
      </w:pPr>
      <w:r w:rsidRPr="00F043C6">
        <w:t xml:space="preserve">  --&gt; src/main.rs:11:5</w:t>
      </w:r>
    </w:p>
    <w:p w14:paraId="4FF07F98" w14:textId="77777777" w:rsidR="00125134" w:rsidRPr="00F043C6" w:rsidRDefault="00125134" w:rsidP="00F043C6">
      <w:pPr>
        <w:pStyle w:val="Code"/>
      </w:pPr>
      <w:r w:rsidRPr="00F043C6">
        <w:t xml:space="preserve">   |</w:t>
      </w:r>
    </w:p>
    <w:p w14:paraId="585BCBC6" w14:textId="22F7B4FA" w:rsidR="00125134" w:rsidRDefault="00125134" w:rsidP="00F043C6">
      <w:pPr>
        <w:pStyle w:val="Code"/>
      </w:pPr>
      <w:r w:rsidRPr="00F043C6">
        <w:t>11 |     result.as_str()</w:t>
      </w:r>
    </w:p>
    <w:p w14:paraId="56BCC3A0" w14:textId="77777777" w:rsidR="007F022C" w:rsidRDefault="00B83A33" w:rsidP="00F043C6">
      <w:pPr>
        <w:pStyle w:val="Code"/>
      </w:pPr>
      <w:r w:rsidRPr="00B83A33">
        <w:t xml:space="preserve">   |     ^^^^^^^^^^^^^^^ returns a reference to data owned by the </w:t>
      </w:r>
    </w:p>
    <w:p w14:paraId="13E6B26A" w14:textId="6E087D53" w:rsidR="00B83A33" w:rsidRPr="00F043C6" w:rsidRDefault="00B83A33" w:rsidP="00F043C6">
      <w:pPr>
        <w:pStyle w:val="Code"/>
      </w:pPr>
      <w:r w:rsidRPr="00B83A33">
        <w:t>current function</w:t>
      </w:r>
    </w:p>
    <w:p w14:paraId="40A26641" w14:textId="33022EAC" w:rsidR="00125134" w:rsidRPr="00125134" w:rsidRDefault="00125134" w:rsidP="00125134">
      <w:pPr>
        <w:pStyle w:val="Body"/>
        <w:rPr>
          <w:lang w:eastAsia="en-GB"/>
        </w:rPr>
      </w:pPr>
      <w:r w:rsidRPr="00125134">
        <w:t xml:space="preserve">The problem is that </w:t>
      </w:r>
      <w:r w:rsidRPr="00F043C6">
        <w:rPr>
          <w:rStyle w:val="Literal"/>
        </w:rPr>
        <w:t>result</w:t>
      </w:r>
      <w:r w:rsidRPr="00125134">
        <w:t xml:space="preserve"> goes out of scope and gets cleaned up at the end of the </w:t>
      </w:r>
      <w:r w:rsidRPr="00F043C6">
        <w:rPr>
          <w:rStyle w:val="Literal"/>
        </w:rPr>
        <w:t>longest</w:t>
      </w:r>
      <w:r w:rsidRPr="00125134">
        <w:t xml:space="preserve"> function. We’re also trying to return a reference to </w:t>
      </w:r>
      <w:r w:rsidRPr="00F043C6">
        <w:rPr>
          <w:rStyle w:val="Literal"/>
        </w:rPr>
        <w:t>result</w:t>
      </w:r>
      <w:r>
        <w:rPr>
          <w:lang w:eastAsia="en-GB"/>
        </w:rPr>
        <w:t xml:space="preserve"> </w:t>
      </w:r>
      <w:r w:rsidRPr="00125134">
        <w:rPr>
          <w:lang w:eastAsia="en-GB"/>
        </w:rPr>
        <w:t>from the function. There is no way we can specify lifetime parameters that</w:t>
      </w:r>
      <w:r>
        <w:rPr>
          <w:lang w:eastAsia="en-GB"/>
        </w:rPr>
        <w:t xml:space="preserve"> </w:t>
      </w:r>
      <w:r w:rsidRPr="00125134">
        <w:rPr>
          <w:lang w:eastAsia="en-GB"/>
        </w:rPr>
        <w:t>would change the dangling reference, and Rust won’t let us create a dangling</w:t>
      </w:r>
      <w:r>
        <w:rPr>
          <w:lang w:eastAsia="en-GB"/>
        </w:rPr>
        <w:t xml:space="preserve"> </w:t>
      </w:r>
      <w:r w:rsidRPr="00125134">
        <w:rPr>
          <w:lang w:eastAsia="en-GB"/>
        </w:rPr>
        <w:t>reference. In this case, the best fix would be to return an owned data type</w:t>
      </w:r>
      <w:r>
        <w:rPr>
          <w:lang w:eastAsia="en-GB"/>
        </w:rPr>
        <w:t xml:space="preserve"> </w:t>
      </w:r>
      <w:r w:rsidRPr="00125134">
        <w:rPr>
          <w:lang w:eastAsia="en-GB"/>
        </w:rPr>
        <w:t>rather than a reference so the calling function is then responsible for</w:t>
      </w:r>
      <w:r>
        <w:rPr>
          <w:lang w:eastAsia="en-GB"/>
        </w:rPr>
        <w:t xml:space="preserve"> </w:t>
      </w:r>
      <w:r w:rsidRPr="00125134">
        <w:rPr>
          <w:lang w:eastAsia="en-GB"/>
        </w:rPr>
        <w:t>cleaning up the value.</w:t>
      </w:r>
    </w:p>
    <w:p w14:paraId="3139AD9F" w14:textId="5237B6EB" w:rsidR="00125134" w:rsidRPr="00125134" w:rsidRDefault="00125134" w:rsidP="00F043C6">
      <w:pPr>
        <w:pStyle w:val="Body"/>
        <w:rPr>
          <w:lang w:eastAsia="en-GB"/>
        </w:rPr>
      </w:pPr>
      <w:r w:rsidRPr="00125134">
        <w:rPr>
          <w:lang w:eastAsia="en-GB"/>
        </w:rPr>
        <w:t>Ultimately, lifetime syntax is about connecting the lifetimes of various</w:t>
      </w:r>
      <w:r>
        <w:rPr>
          <w:lang w:eastAsia="en-GB"/>
        </w:rPr>
        <w:t xml:space="preserve"> </w:t>
      </w:r>
      <w:r w:rsidRPr="00125134">
        <w:rPr>
          <w:lang w:eastAsia="en-GB"/>
        </w:rPr>
        <w:t>parameters and return values of functions. Once they’re connected, Rust has</w:t>
      </w:r>
      <w:r>
        <w:rPr>
          <w:lang w:eastAsia="en-GB"/>
        </w:rPr>
        <w:t xml:space="preserve"> </w:t>
      </w:r>
      <w:r w:rsidRPr="00125134">
        <w:rPr>
          <w:lang w:eastAsia="en-GB"/>
        </w:rPr>
        <w:t>enough information to allow memory-safe operations and disallow operations that</w:t>
      </w:r>
      <w:r>
        <w:rPr>
          <w:lang w:eastAsia="en-GB"/>
        </w:rPr>
        <w:t xml:space="preserve"> </w:t>
      </w:r>
      <w:r w:rsidRPr="00125134">
        <w:rPr>
          <w:lang w:eastAsia="en-GB"/>
        </w:rPr>
        <w:t>would create dangling pointers or otherwise violate memory safety.</w:t>
      </w:r>
      <w:r w:rsidR="007F75CB">
        <w:rPr>
          <w:lang w:eastAsia="en-GB"/>
        </w:rPr>
        <w:fldChar w:fldCharType="begin"/>
      </w:r>
      <w:r w:rsidR="007F75CB">
        <w:instrText xml:space="preserve"> XE "dangling reference end</w:instrText>
      </w:r>
      <w:r w:rsidR="007F75CB" w:rsidRPr="00B06597">
        <w:instrText>Range</w:instrText>
      </w:r>
      <w:r w:rsidR="007F75CB">
        <w:instrText xml:space="preserve">" </w:instrText>
      </w:r>
      <w:r w:rsidR="007F75CB">
        <w:rPr>
          <w:lang w:eastAsia="en-GB"/>
        </w:rPr>
        <w:fldChar w:fldCharType="end"/>
      </w:r>
      <w:r w:rsidR="00F67F7D">
        <w:rPr>
          <w:lang w:eastAsia="en-GB"/>
        </w:rPr>
        <w:fldChar w:fldCharType="begin"/>
      </w:r>
      <w:r w:rsidR="00F67F7D">
        <w:instrText xml:space="preserve"> XE "borrow checker end</w:instrText>
      </w:r>
      <w:r w:rsidR="00F67F7D" w:rsidRPr="00B06597">
        <w:instrText>Range</w:instrText>
      </w:r>
      <w:r w:rsidR="00F67F7D">
        <w:instrText xml:space="preserve">" </w:instrText>
      </w:r>
      <w:r w:rsidR="00F67F7D">
        <w:rPr>
          <w:lang w:eastAsia="en-GB"/>
        </w:rPr>
        <w:fldChar w:fldCharType="end"/>
      </w:r>
    </w:p>
    <w:p w14:paraId="0CC676B8" w14:textId="77777777" w:rsidR="00125134" w:rsidRPr="00125134" w:rsidRDefault="00125134" w:rsidP="00F043C6">
      <w:pPr>
        <w:pStyle w:val="HeadB"/>
        <w:rPr>
          <w:lang w:eastAsia="en-GB"/>
        </w:rPr>
      </w:pPr>
      <w:bookmarkStart w:id="91" w:name="lifetime-annotations-in-struct-definitio"/>
      <w:bookmarkStart w:id="92" w:name="_Toc106373958"/>
      <w:bookmarkEnd w:id="91"/>
      <w:r w:rsidRPr="00125134">
        <w:rPr>
          <w:lang w:eastAsia="en-GB"/>
        </w:rPr>
        <w:t>Lifetime Annotations in Struct Definitions</w:t>
      </w:r>
      <w:bookmarkEnd w:id="92"/>
    </w:p>
    <w:p w14:paraId="0BAA3CF9" w14:textId="1A54D626" w:rsidR="00125134" w:rsidRPr="00125134" w:rsidRDefault="00125134" w:rsidP="007D5516">
      <w:pPr>
        <w:pStyle w:val="Body"/>
        <w:rPr>
          <w:lang w:val="en-GB" w:eastAsia="en-GB"/>
        </w:rPr>
      </w:pPr>
      <w:r w:rsidRPr="00125134">
        <w:t xml:space="preserve">So far, the structs we’ve defined all hold owned types. We can define structs to hold references, but in that case we would need to add a lifetime annotation on every reference in the struct’s definition. Listing 10-24 has a struct named </w:t>
      </w:r>
      <w:r w:rsidRPr="00F043C6">
        <w:rPr>
          <w:rStyle w:val="Literal"/>
        </w:rPr>
        <w:t>ImportantExcerpt</w:t>
      </w:r>
      <w:r w:rsidRPr="00125134">
        <w:rPr>
          <w:lang w:eastAsia="en-GB"/>
        </w:rPr>
        <w:t xml:space="preserve"> that holds a string slice.</w:t>
      </w:r>
    </w:p>
    <w:p w14:paraId="1CF1C1A0" w14:textId="1E6E926C" w:rsidR="00125134" w:rsidRPr="00125134" w:rsidRDefault="00125134" w:rsidP="007554D1">
      <w:pPr>
        <w:pStyle w:val="CodeLabel"/>
        <w:rPr>
          <w:lang w:eastAsia="en-GB"/>
        </w:rPr>
      </w:pPr>
      <w:r w:rsidRPr="00125134">
        <w:rPr>
          <w:lang w:eastAsia="en-GB"/>
        </w:rPr>
        <w:t>src/main.rs</w:t>
      </w:r>
    </w:p>
    <w:p w14:paraId="019DCE34" w14:textId="4CFF75BE" w:rsidR="00125134" w:rsidRPr="00F043C6" w:rsidRDefault="00F21014" w:rsidP="000F2A09">
      <w:pPr>
        <w:pStyle w:val="CodeAnnotated"/>
      </w:pPr>
      <w:r w:rsidRPr="000F2A09">
        <w:rPr>
          <w:rStyle w:val="CodeAnnotation"/>
        </w:rPr>
        <w:t>1</w:t>
      </w:r>
      <w:r>
        <w:t xml:space="preserve"> </w:t>
      </w:r>
      <w:r w:rsidR="00125134" w:rsidRPr="00F043C6">
        <w:t>struct ImportantExcerpt&lt;'a&gt; {</w:t>
      </w:r>
    </w:p>
    <w:p w14:paraId="1DFC4169" w14:textId="12F406CA" w:rsidR="00125134" w:rsidRPr="00F043C6" w:rsidRDefault="00137EE4" w:rsidP="00027F78">
      <w:pPr>
        <w:pStyle w:val="Code"/>
      </w:pPr>
      <w:r w:rsidRPr="00F043C6">
        <w:t xml:space="preserve">  </w:t>
      </w:r>
      <w:r w:rsidRPr="000F2A09">
        <w:rPr>
          <w:rStyle w:val="CodeAnnotation"/>
        </w:rPr>
        <w:t>2</w:t>
      </w:r>
      <w:r w:rsidRPr="00F043C6">
        <w:t xml:space="preserve"> </w:t>
      </w:r>
      <w:r w:rsidR="00125134" w:rsidRPr="00F043C6">
        <w:t>part: &amp;'a str,</w:t>
      </w:r>
    </w:p>
    <w:p w14:paraId="71662C8A" w14:textId="77777777" w:rsidR="00125134" w:rsidRPr="00F043C6" w:rsidRDefault="00125134" w:rsidP="00027F78">
      <w:pPr>
        <w:pStyle w:val="Code"/>
      </w:pPr>
      <w:r w:rsidRPr="00F043C6">
        <w:t>}</w:t>
      </w:r>
    </w:p>
    <w:p w14:paraId="77C795D7" w14:textId="77777777" w:rsidR="00125134" w:rsidRPr="00F043C6" w:rsidRDefault="00125134" w:rsidP="00027F78">
      <w:pPr>
        <w:pStyle w:val="Code"/>
      </w:pPr>
    </w:p>
    <w:p w14:paraId="3ECC4A53" w14:textId="77777777" w:rsidR="00125134" w:rsidRPr="00F043C6" w:rsidRDefault="00125134" w:rsidP="00027F78">
      <w:pPr>
        <w:pStyle w:val="Code"/>
      </w:pPr>
      <w:r w:rsidRPr="00F043C6">
        <w:t>fn main() {</w:t>
      </w:r>
    </w:p>
    <w:p w14:paraId="5BF79373" w14:textId="36B526C9" w:rsidR="00027F78" w:rsidRDefault="00137EE4" w:rsidP="00027F78">
      <w:pPr>
        <w:pStyle w:val="Code"/>
      </w:pPr>
      <w:r w:rsidRPr="00F043C6">
        <w:t xml:space="preserve">  </w:t>
      </w:r>
      <w:r w:rsidRPr="000F2A09">
        <w:rPr>
          <w:rStyle w:val="CodeAnnotation"/>
        </w:rPr>
        <w:t>3</w:t>
      </w:r>
      <w:r w:rsidRPr="00F043C6">
        <w:t xml:space="preserve"> </w:t>
      </w:r>
      <w:r w:rsidR="00125134" w:rsidRPr="00F043C6">
        <w:t>let novel = String::from(</w:t>
      </w:r>
    </w:p>
    <w:p w14:paraId="1F5FAE1B" w14:textId="77777777" w:rsidR="00027F78" w:rsidRDefault="00027F78" w:rsidP="00027F78">
      <w:pPr>
        <w:pStyle w:val="Code"/>
      </w:pPr>
      <w:r>
        <w:t xml:space="preserve">        </w:t>
      </w:r>
      <w:r w:rsidR="00125134" w:rsidRPr="00F043C6">
        <w:t>"Call me Ishmael. Some years ago..."</w:t>
      </w:r>
    </w:p>
    <w:p w14:paraId="3E4C1750" w14:textId="06C35CC5" w:rsidR="00125134" w:rsidRPr="00F043C6" w:rsidRDefault="00027F78" w:rsidP="00027F78">
      <w:pPr>
        <w:pStyle w:val="Code"/>
      </w:pPr>
      <w:r>
        <w:t xml:space="preserve">    </w:t>
      </w:r>
      <w:r w:rsidR="00125134" w:rsidRPr="00F043C6">
        <w:t>);</w:t>
      </w:r>
    </w:p>
    <w:p w14:paraId="56AD905D" w14:textId="5E9DB7B9" w:rsidR="00027F78" w:rsidRDefault="00137EE4" w:rsidP="00027F78">
      <w:pPr>
        <w:pStyle w:val="Code"/>
      </w:pPr>
      <w:r w:rsidRPr="00F043C6">
        <w:t xml:space="preserve">  </w:t>
      </w:r>
      <w:r w:rsidRPr="000F2A09">
        <w:rPr>
          <w:rStyle w:val="CodeAnnotation"/>
        </w:rPr>
        <w:t>4</w:t>
      </w:r>
      <w:r w:rsidRPr="00F043C6">
        <w:t xml:space="preserve"> </w:t>
      </w:r>
      <w:r w:rsidR="00125134" w:rsidRPr="00F043C6">
        <w:t>let first_sentence = novel</w:t>
      </w:r>
    </w:p>
    <w:p w14:paraId="2DAC4D76" w14:textId="77777777" w:rsidR="00027F78" w:rsidRDefault="00027F78" w:rsidP="00027F78">
      <w:pPr>
        <w:pStyle w:val="Code"/>
      </w:pPr>
      <w:r>
        <w:t xml:space="preserve">        </w:t>
      </w:r>
      <w:r w:rsidR="00125134" w:rsidRPr="00F043C6">
        <w:t>.split('.')</w:t>
      </w:r>
    </w:p>
    <w:p w14:paraId="352E9F48" w14:textId="77777777" w:rsidR="00027F78" w:rsidRDefault="00027F78" w:rsidP="00027F78">
      <w:pPr>
        <w:pStyle w:val="Code"/>
      </w:pPr>
      <w:r>
        <w:t xml:space="preserve">        </w:t>
      </w:r>
      <w:r w:rsidR="00125134" w:rsidRPr="00F043C6">
        <w:t>.next()</w:t>
      </w:r>
    </w:p>
    <w:p w14:paraId="082724A5" w14:textId="1DFB60D3" w:rsidR="00125134" w:rsidRPr="00F043C6" w:rsidRDefault="00027F78" w:rsidP="00027F78">
      <w:pPr>
        <w:pStyle w:val="Code"/>
      </w:pPr>
      <w:r>
        <w:t xml:space="preserve">        </w:t>
      </w:r>
      <w:r w:rsidR="00125134" w:rsidRPr="00F043C6">
        <w:t>.expect("Could not find a '.'");</w:t>
      </w:r>
    </w:p>
    <w:p w14:paraId="60B5737B" w14:textId="639E11B7" w:rsidR="00125134" w:rsidRPr="00F043C6" w:rsidRDefault="00137EE4" w:rsidP="00027F78">
      <w:pPr>
        <w:pStyle w:val="Code"/>
      </w:pPr>
      <w:r w:rsidRPr="00F043C6">
        <w:t xml:space="preserve">  </w:t>
      </w:r>
      <w:r w:rsidRPr="000F2A09">
        <w:rPr>
          <w:rStyle w:val="CodeAnnotation"/>
        </w:rPr>
        <w:t>5</w:t>
      </w:r>
      <w:r w:rsidRPr="00F043C6">
        <w:t xml:space="preserve"> </w:t>
      </w:r>
      <w:r w:rsidR="00125134" w:rsidRPr="00F043C6">
        <w:t>let i = ImportantExcerpt {</w:t>
      </w:r>
    </w:p>
    <w:p w14:paraId="2C1C0F99" w14:textId="77777777" w:rsidR="00125134" w:rsidRPr="00F043C6" w:rsidRDefault="00125134" w:rsidP="00027F78">
      <w:pPr>
        <w:pStyle w:val="Code"/>
      </w:pPr>
      <w:r w:rsidRPr="00F043C6">
        <w:t xml:space="preserve">        part: first_sentence,</w:t>
      </w:r>
    </w:p>
    <w:p w14:paraId="4B8F3939" w14:textId="77777777" w:rsidR="00125134" w:rsidRPr="00F043C6" w:rsidRDefault="00125134" w:rsidP="00027F78">
      <w:pPr>
        <w:pStyle w:val="Code"/>
      </w:pPr>
      <w:r w:rsidRPr="00F043C6">
        <w:t xml:space="preserve">    };</w:t>
      </w:r>
    </w:p>
    <w:p w14:paraId="509314FA" w14:textId="77777777" w:rsidR="00125134" w:rsidRPr="00F043C6" w:rsidRDefault="00125134" w:rsidP="00027F78">
      <w:pPr>
        <w:pStyle w:val="Code"/>
      </w:pPr>
      <w:r w:rsidRPr="00F043C6">
        <w:t>}</w:t>
      </w:r>
    </w:p>
    <w:p w14:paraId="3598896C" w14:textId="2DFEBF76" w:rsidR="00125134" w:rsidRPr="00125134" w:rsidRDefault="00125134" w:rsidP="00FA6AD6">
      <w:pPr>
        <w:pStyle w:val="CodeListingCaption"/>
        <w:rPr>
          <w:lang w:eastAsia="en-GB"/>
        </w:rPr>
      </w:pPr>
      <w:r w:rsidRPr="00125134">
        <w:rPr>
          <w:lang w:eastAsia="en-GB"/>
        </w:rPr>
        <w:t>A struct that holds a reference, requiring a lifetime annotation</w:t>
      </w:r>
    </w:p>
    <w:p w14:paraId="37DCBC77" w14:textId="79DB98C3" w:rsidR="00125134" w:rsidRPr="00125134" w:rsidRDefault="00125134" w:rsidP="00125134">
      <w:pPr>
        <w:pStyle w:val="Body"/>
        <w:rPr>
          <w:lang w:eastAsia="en-GB"/>
        </w:rPr>
      </w:pPr>
      <w:r w:rsidRPr="00125134">
        <w:t xml:space="preserve">This struct has the single field </w:t>
      </w:r>
      <w:r w:rsidRPr="00F043C6">
        <w:rPr>
          <w:rStyle w:val="Literal"/>
        </w:rPr>
        <w:t>part</w:t>
      </w:r>
      <w:r w:rsidRPr="00125134">
        <w:t xml:space="preserve"> that holds a string slice, which is a reference</w:t>
      </w:r>
      <w:r w:rsidR="00B355BB">
        <w:t xml:space="preserve"> </w:t>
      </w:r>
      <w:r w:rsidR="00B355BB" w:rsidRPr="000F2A09">
        <w:rPr>
          <w:rStyle w:val="CodeAnnotation"/>
        </w:rPr>
        <w:t>2</w:t>
      </w:r>
      <w:r w:rsidRPr="00125134">
        <w:t xml:space="preserve">. As with generic data types, we declare the name of the generic lifetime </w:t>
      </w:r>
      <w:r w:rsidRPr="00125134">
        <w:lastRenderedPageBreak/>
        <w:t>parameter inside angle brackets after the name of the struct so we can use the lifetime parameter in the body of the struct definition</w:t>
      </w:r>
      <w:r w:rsidR="00934253">
        <w:t xml:space="preserve"> </w:t>
      </w:r>
      <w:r w:rsidR="00934253" w:rsidRPr="000F2A09">
        <w:rPr>
          <w:rStyle w:val="CodeAnnotation"/>
        </w:rPr>
        <w:t>1</w:t>
      </w:r>
      <w:r w:rsidRPr="00125134">
        <w:t xml:space="preserve">. This annotation means an instance of </w:t>
      </w:r>
      <w:r w:rsidRPr="00F043C6">
        <w:rPr>
          <w:rStyle w:val="Literal"/>
        </w:rPr>
        <w:t>ImportantExcerpt</w:t>
      </w:r>
      <w:r w:rsidRPr="00125134">
        <w:t xml:space="preserve"> can’t outlive the reference it holds in its </w:t>
      </w:r>
      <w:r w:rsidRPr="00F043C6">
        <w:rPr>
          <w:rStyle w:val="Literal"/>
        </w:rPr>
        <w:t>part</w:t>
      </w:r>
      <w:r w:rsidRPr="00125134">
        <w:rPr>
          <w:lang w:eastAsia="en-GB"/>
        </w:rPr>
        <w:t xml:space="preserve"> field.</w:t>
      </w:r>
    </w:p>
    <w:p w14:paraId="2A36FEF8" w14:textId="421A8DB2" w:rsidR="00125134" w:rsidRPr="00125134" w:rsidRDefault="00125134" w:rsidP="005D0649">
      <w:pPr>
        <w:pStyle w:val="Body"/>
        <w:rPr>
          <w:lang w:eastAsia="en-GB"/>
        </w:rPr>
      </w:pPr>
      <w:r w:rsidRPr="00125134">
        <w:rPr>
          <w:lang w:eastAsia="en-GB"/>
        </w:rPr>
        <w:t xml:space="preserve">The </w:t>
      </w:r>
      <w:r w:rsidRPr="00F043C6">
        <w:rPr>
          <w:rStyle w:val="Literal"/>
        </w:rPr>
        <w:t>main</w:t>
      </w:r>
      <w:r w:rsidRPr="00125134">
        <w:t xml:space="preserve"> function here creates an instance of the </w:t>
      </w:r>
      <w:r w:rsidRPr="00F043C6">
        <w:rPr>
          <w:rStyle w:val="Literal"/>
        </w:rPr>
        <w:t>ImportantExcerpt</w:t>
      </w:r>
      <w:r w:rsidRPr="00125134">
        <w:t xml:space="preserve"> struct</w:t>
      </w:r>
      <w:r w:rsidR="00884397">
        <w:t xml:space="preserve"> </w:t>
      </w:r>
      <w:r w:rsidR="00884397" w:rsidRPr="000F2A09">
        <w:rPr>
          <w:rStyle w:val="CodeAnnotation"/>
        </w:rPr>
        <w:t>5</w:t>
      </w:r>
      <w:r w:rsidRPr="00125134">
        <w:t xml:space="preserve"> that holds a reference to the first sentence of the </w:t>
      </w:r>
      <w:r w:rsidRPr="00F043C6">
        <w:rPr>
          <w:rStyle w:val="Literal"/>
        </w:rPr>
        <w:t>String</w:t>
      </w:r>
      <w:r w:rsidRPr="00125134">
        <w:t xml:space="preserve"> </w:t>
      </w:r>
      <w:r w:rsidR="00E1400F" w:rsidRPr="000F2A09">
        <w:rPr>
          <w:rStyle w:val="CodeAnnotation"/>
        </w:rPr>
        <w:t>4</w:t>
      </w:r>
      <w:r w:rsidR="00E1400F">
        <w:t xml:space="preserve"> </w:t>
      </w:r>
      <w:r w:rsidRPr="00125134">
        <w:t xml:space="preserve">owned by the variable </w:t>
      </w:r>
      <w:r w:rsidRPr="00F043C6">
        <w:rPr>
          <w:rStyle w:val="Literal"/>
        </w:rPr>
        <w:t>novel</w:t>
      </w:r>
      <w:r w:rsidR="00006EC3">
        <w:t xml:space="preserve"> </w:t>
      </w:r>
      <w:r w:rsidR="00006EC3" w:rsidRPr="000F2A09">
        <w:rPr>
          <w:rStyle w:val="CodeAnnotation"/>
        </w:rPr>
        <w:t>3</w:t>
      </w:r>
      <w:r w:rsidR="00006EC3">
        <w:t>.</w:t>
      </w:r>
      <w:r w:rsidRPr="00125134">
        <w:t xml:space="preserve"> The data in </w:t>
      </w:r>
      <w:r w:rsidRPr="00F043C6">
        <w:rPr>
          <w:rStyle w:val="Literal"/>
        </w:rPr>
        <w:t>novel</w:t>
      </w:r>
      <w:r w:rsidRPr="00125134">
        <w:t xml:space="preserve"> exists before the </w:t>
      </w:r>
      <w:r w:rsidRPr="00F043C6">
        <w:rPr>
          <w:rStyle w:val="Literal"/>
        </w:rPr>
        <w:t>ImportantExcerpt</w:t>
      </w:r>
      <w:r w:rsidRPr="00125134">
        <w:t xml:space="preserve"> instance is created. In addition, </w:t>
      </w:r>
      <w:r w:rsidRPr="00F043C6">
        <w:rPr>
          <w:rStyle w:val="Literal"/>
        </w:rPr>
        <w:t>novel</w:t>
      </w:r>
      <w:r w:rsidRPr="00125134">
        <w:t xml:space="preserve"> doesn’t go out of scope until after the </w:t>
      </w:r>
      <w:r w:rsidRPr="00F043C6">
        <w:rPr>
          <w:rStyle w:val="Literal"/>
        </w:rPr>
        <w:t>ImportantExcerpt</w:t>
      </w:r>
      <w:r w:rsidRPr="00125134">
        <w:t xml:space="preserve"> goes out of scope, so the reference in the </w:t>
      </w:r>
      <w:r w:rsidRPr="00F043C6">
        <w:rPr>
          <w:rStyle w:val="Literal"/>
        </w:rPr>
        <w:t>ImportantExcerpt</w:t>
      </w:r>
      <w:r w:rsidRPr="00125134">
        <w:rPr>
          <w:lang w:eastAsia="en-GB"/>
        </w:rPr>
        <w:t xml:space="preserve"> instance is valid.</w:t>
      </w:r>
      <w:r w:rsidR="005D0649">
        <w:rPr>
          <w:lang w:eastAsia="en-GB"/>
        </w:rPr>
        <w:fldChar w:fldCharType="begin"/>
      </w:r>
      <w:r w:rsidR="005D0649">
        <w:instrText xml:space="preserve"> XE "lifetimes:annotation of end</w:instrText>
      </w:r>
      <w:r w:rsidR="005D0649" w:rsidRPr="00B06597">
        <w:instrText>Range</w:instrText>
      </w:r>
      <w:r w:rsidR="005D0649">
        <w:instrText xml:space="preserve">" </w:instrText>
      </w:r>
      <w:r w:rsidR="005D0649">
        <w:rPr>
          <w:lang w:eastAsia="en-GB"/>
        </w:rPr>
        <w:fldChar w:fldCharType="end"/>
      </w:r>
    </w:p>
    <w:bookmarkStart w:id="93" w:name="lifetime-elision"/>
    <w:bookmarkStart w:id="94" w:name="_Toc106373959"/>
    <w:bookmarkEnd w:id="93"/>
    <w:p w14:paraId="1AE02C7D" w14:textId="6CB50A27" w:rsidR="00125134" w:rsidRPr="00125134" w:rsidRDefault="00EE6C81" w:rsidP="00F043C6">
      <w:pPr>
        <w:pStyle w:val="HeadB"/>
        <w:rPr>
          <w:lang w:eastAsia="en-GB"/>
        </w:rPr>
      </w:pPr>
      <w:r>
        <w:rPr>
          <w:lang w:eastAsia="en-GB"/>
        </w:rPr>
        <w:fldChar w:fldCharType="begin"/>
      </w:r>
      <w:r>
        <w:instrText xml:space="preserve"> XE "lifetimes:elision </w:instrText>
      </w:r>
      <w:r w:rsidRPr="00B06597">
        <w:instrText>startRange</w:instrText>
      </w:r>
      <w:r>
        <w:instrText xml:space="preserve">" </w:instrText>
      </w:r>
      <w:r>
        <w:rPr>
          <w:lang w:eastAsia="en-GB"/>
        </w:rPr>
        <w:fldChar w:fldCharType="end"/>
      </w:r>
      <w:r w:rsidR="00125134" w:rsidRPr="00125134">
        <w:rPr>
          <w:lang w:eastAsia="en-GB"/>
        </w:rPr>
        <w:t>Lifetime Elision</w:t>
      </w:r>
      <w:bookmarkEnd w:id="94"/>
    </w:p>
    <w:p w14:paraId="25177A53" w14:textId="2BC07B23" w:rsidR="00125134" w:rsidRPr="00125134" w:rsidRDefault="00125134" w:rsidP="00F043C6">
      <w:pPr>
        <w:pStyle w:val="Body"/>
        <w:rPr>
          <w:lang w:eastAsia="en-GB"/>
        </w:rPr>
      </w:pPr>
      <w:r w:rsidRPr="00125134">
        <w:rPr>
          <w:lang w:eastAsia="en-GB"/>
        </w:rPr>
        <w:t>You’ve learned that every reference has a lifetime and that you need to specify</w:t>
      </w:r>
      <w:r>
        <w:rPr>
          <w:lang w:eastAsia="en-GB"/>
        </w:rPr>
        <w:t xml:space="preserve"> </w:t>
      </w:r>
      <w:r w:rsidRPr="00125134">
        <w:rPr>
          <w:lang w:eastAsia="en-GB"/>
        </w:rPr>
        <w:t>lifetime parameters for functions or structs that use references. However, we had a function in Listing 4-9, shown again in Listing 10-25, that</w:t>
      </w:r>
      <w:r>
        <w:rPr>
          <w:lang w:eastAsia="en-GB"/>
        </w:rPr>
        <w:t xml:space="preserve"> </w:t>
      </w:r>
      <w:r w:rsidRPr="00125134">
        <w:rPr>
          <w:lang w:eastAsia="en-GB"/>
        </w:rPr>
        <w:t>compiled without lifetime annotations.</w:t>
      </w:r>
    </w:p>
    <w:p w14:paraId="10BC7D80" w14:textId="1240AF81" w:rsidR="00125134" w:rsidRPr="00125134" w:rsidRDefault="00125134" w:rsidP="007554D1">
      <w:pPr>
        <w:pStyle w:val="CodeLabel"/>
        <w:rPr>
          <w:lang w:eastAsia="en-GB"/>
        </w:rPr>
      </w:pPr>
      <w:r w:rsidRPr="00125134">
        <w:rPr>
          <w:lang w:eastAsia="en-GB"/>
        </w:rPr>
        <w:t>src/lib.rs</w:t>
      </w:r>
    </w:p>
    <w:p w14:paraId="2A274595" w14:textId="77777777" w:rsidR="00125134" w:rsidRPr="00F043C6" w:rsidRDefault="00125134" w:rsidP="00F043C6">
      <w:pPr>
        <w:pStyle w:val="Code"/>
      </w:pPr>
      <w:r w:rsidRPr="00F043C6">
        <w:t>fn first_word(s: &amp;str) -&gt; &amp;str {</w:t>
      </w:r>
    </w:p>
    <w:p w14:paraId="3FA533CE" w14:textId="77777777" w:rsidR="00125134" w:rsidRPr="00F043C6" w:rsidRDefault="00125134" w:rsidP="00F043C6">
      <w:pPr>
        <w:pStyle w:val="Code"/>
      </w:pPr>
      <w:r w:rsidRPr="00F043C6">
        <w:t xml:space="preserve">    let bytes = s.as_bytes();</w:t>
      </w:r>
    </w:p>
    <w:p w14:paraId="3FC13509" w14:textId="77777777" w:rsidR="00125134" w:rsidRPr="00F043C6" w:rsidRDefault="00125134" w:rsidP="00F043C6">
      <w:pPr>
        <w:pStyle w:val="Code"/>
      </w:pPr>
    </w:p>
    <w:p w14:paraId="721C73E2" w14:textId="77777777" w:rsidR="00125134" w:rsidRPr="00F043C6" w:rsidRDefault="00125134" w:rsidP="00F043C6">
      <w:pPr>
        <w:pStyle w:val="Code"/>
      </w:pPr>
      <w:r w:rsidRPr="00F043C6">
        <w:t xml:space="preserve">    for (i, &amp;item) in bytes.iter().enumerate() {</w:t>
      </w:r>
    </w:p>
    <w:p w14:paraId="4896883B" w14:textId="77777777" w:rsidR="00125134" w:rsidRPr="00F043C6" w:rsidRDefault="00125134" w:rsidP="00F043C6">
      <w:pPr>
        <w:pStyle w:val="Code"/>
      </w:pPr>
      <w:r w:rsidRPr="00F043C6">
        <w:t xml:space="preserve">        if item == b' ' {</w:t>
      </w:r>
    </w:p>
    <w:p w14:paraId="51F52543" w14:textId="77777777" w:rsidR="00125134" w:rsidRPr="00F043C6" w:rsidRDefault="00125134" w:rsidP="00F043C6">
      <w:pPr>
        <w:pStyle w:val="Code"/>
      </w:pPr>
      <w:r w:rsidRPr="00F043C6">
        <w:t xml:space="preserve">            return &amp;s[0..i];</w:t>
      </w:r>
    </w:p>
    <w:p w14:paraId="44A34F69" w14:textId="77777777" w:rsidR="00125134" w:rsidRPr="00F043C6" w:rsidRDefault="00125134" w:rsidP="00F043C6">
      <w:pPr>
        <w:pStyle w:val="Code"/>
      </w:pPr>
      <w:r w:rsidRPr="00F043C6">
        <w:t xml:space="preserve">        }</w:t>
      </w:r>
    </w:p>
    <w:p w14:paraId="482A4157" w14:textId="77777777" w:rsidR="00125134" w:rsidRPr="00F043C6" w:rsidRDefault="00125134" w:rsidP="00F043C6">
      <w:pPr>
        <w:pStyle w:val="Code"/>
      </w:pPr>
      <w:r w:rsidRPr="00F043C6">
        <w:t xml:space="preserve">    }</w:t>
      </w:r>
    </w:p>
    <w:p w14:paraId="18198A6A" w14:textId="77777777" w:rsidR="00125134" w:rsidRPr="00F043C6" w:rsidRDefault="00125134" w:rsidP="00F043C6">
      <w:pPr>
        <w:pStyle w:val="Code"/>
      </w:pPr>
    </w:p>
    <w:p w14:paraId="26DFB5E3" w14:textId="77777777" w:rsidR="00125134" w:rsidRPr="00F043C6" w:rsidRDefault="00125134" w:rsidP="00F043C6">
      <w:pPr>
        <w:pStyle w:val="Code"/>
      </w:pPr>
      <w:r w:rsidRPr="00F043C6">
        <w:t xml:space="preserve">    &amp;s[..]</w:t>
      </w:r>
    </w:p>
    <w:p w14:paraId="6F5193D6" w14:textId="77777777" w:rsidR="00125134" w:rsidRPr="00F043C6" w:rsidRDefault="00125134" w:rsidP="00F043C6">
      <w:pPr>
        <w:pStyle w:val="Code"/>
      </w:pPr>
      <w:r w:rsidRPr="00F043C6">
        <w:t>}</w:t>
      </w:r>
    </w:p>
    <w:p w14:paraId="27A178CC" w14:textId="2103D648" w:rsidR="00125134" w:rsidRPr="00125134" w:rsidRDefault="00125134" w:rsidP="00FA6AD6">
      <w:pPr>
        <w:pStyle w:val="CodeListingCaption"/>
        <w:rPr>
          <w:lang w:eastAsia="en-GB"/>
        </w:rPr>
      </w:pPr>
      <w:r w:rsidRPr="00125134">
        <w:rPr>
          <w:lang w:eastAsia="en-GB"/>
        </w:rPr>
        <w:t>A function we defined in Listing 4-9 that compiled without</w:t>
      </w:r>
      <w:r>
        <w:rPr>
          <w:lang w:eastAsia="en-GB"/>
        </w:rPr>
        <w:t xml:space="preserve"> </w:t>
      </w:r>
      <w:r w:rsidRPr="00125134">
        <w:rPr>
          <w:lang w:eastAsia="en-GB"/>
        </w:rPr>
        <w:t>lifetime annotations, even though the parameter and return type are references</w:t>
      </w:r>
    </w:p>
    <w:p w14:paraId="78A3EDEB" w14:textId="2F3E4509" w:rsidR="00125134" w:rsidRPr="00125134" w:rsidRDefault="00125134" w:rsidP="00F043C6">
      <w:pPr>
        <w:pStyle w:val="Body"/>
        <w:rPr>
          <w:lang w:eastAsia="en-GB"/>
        </w:rPr>
      </w:pPr>
      <w:r w:rsidRPr="00125134">
        <w:rPr>
          <w:lang w:eastAsia="en-GB"/>
        </w:rPr>
        <w:t>The reason this function compiles without lifetime annotations is historical:</w:t>
      </w:r>
      <w:r>
        <w:rPr>
          <w:lang w:eastAsia="en-GB"/>
        </w:rPr>
        <w:t xml:space="preserve"> </w:t>
      </w:r>
      <w:r w:rsidRPr="00125134">
        <w:rPr>
          <w:lang w:eastAsia="en-GB"/>
        </w:rPr>
        <w:t>in early versions (pre-1.0) of Rust, this code wouldn’t have compiled because</w:t>
      </w:r>
      <w:r>
        <w:rPr>
          <w:lang w:eastAsia="en-GB"/>
        </w:rPr>
        <w:t xml:space="preserve"> </w:t>
      </w:r>
      <w:r w:rsidRPr="00125134">
        <w:rPr>
          <w:lang w:eastAsia="en-GB"/>
        </w:rPr>
        <w:t>every reference needed an explicit lifetime. At that time, the function</w:t>
      </w:r>
      <w:r>
        <w:rPr>
          <w:lang w:eastAsia="en-GB"/>
        </w:rPr>
        <w:t xml:space="preserve"> </w:t>
      </w:r>
      <w:r w:rsidRPr="00125134">
        <w:rPr>
          <w:lang w:eastAsia="en-GB"/>
        </w:rPr>
        <w:t>signature would have been written like this:</w:t>
      </w:r>
    </w:p>
    <w:p w14:paraId="43EB38F9" w14:textId="77777777" w:rsidR="00125134" w:rsidRPr="00F043C6" w:rsidRDefault="00125134" w:rsidP="00F043C6">
      <w:pPr>
        <w:pStyle w:val="Code"/>
      </w:pPr>
      <w:r w:rsidRPr="00F043C6">
        <w:t>fn first_word&lt;'a&gt;(s: &amp;'a str) -&gt; &amp;'a str {</w:t>
      </w:r>
    </w:p>
    <w:p w14:paraId="31F571D0" w14:textId="374BE83B" w:rsidR="00125134" w:rsidRPr="00125134" w:rsidRDefault="00125134" w:rsidP="00F043C6">
      <w:pPr>
        <w:pStyle w:val="Body"/>
        <w:rPr>
          <w:lang w:eastAsia="en-GB"/>
        </w:rPr>
      </w:pPr>
      <w:r w:rsidRPr="00125134">
        <w:rPr>
          <w:lang w:eastAsia="en-GB"/>
        </w:rPr>
        <w:t>After writing a lot of Rust code, the Rust team found that Rust programmers</w:t>
      </w:r>
      <w:r>
        <w:rPr>
          <w:lang w:eastAsia="en-GB"/>
        </w:rPr>
        <w:t xml:space="preserve"> </w:t>
      </w:r>
      <w:r w:rsidRPr="00125134">
        <w:rPr>
          <w:lang w:eastAsia="en-GB"/>
        </w:rPr>
        <w:t>were entering the same lifetime annotations over and over in particular</w:t>
      </w:r>
      <w:r>
        <w:rPr>
          <w:lang w:eastAsia="en-GB"/>
        </w:rPr>
        <w:t xml:space="preserve"> </w:t>
      </w:r>
      <w:r w:rsidRPr="00125134">
        <w:rPr>
          <w:lang w:eastAsia="en-GB"/>
        </w:rPr>
        <w:t>situations. These situations were predictable and followed a few deterministic</w:t>
      </w:r>
      <w:r>
        <w:rPr>
          <w:lang w:eastAsia="en-GB"/>
        </w:rPr>
        <w:t xml:space="preserve"> </w:t>
      </w:r>
      <w:r w:rsidRPr="00125134">
        <w:rPr>
          <w:lang w:eastAsia="en-GB"/>
        </w:rPr>
        <w:t>patterns. The developers programmed these patterns into the compiler’s code so</w:t>
      </w:r>
      <w:r>
        <w:rPr>
          <w:lang w:eastAsia="en-GB"/>
        </w:rPr>
        <w:t xml:space="preserve"> </w:t>
      </w:r>
      <w:r w:rsidRPr="00125134">
        <w:rPr>
          <w:lang w:eastAsia="en-GB"/>
        </w:rPr>
        <w:t>the borrow checker could infer the lifetimes in these situations and wouldn’t</w:t>
      </w:r>
      <w:r>
        <w:rPr>
          <w:lang w:eastAsia="en-GB"/>
        </w:rPr>
        <w:t xml:space="preserve"> </w:t>
      </w:r>
      <w:r w:rsidRPr="00125134">
        <w:rPr>
          <w:lang w:eastAsia="en-GB"/>
        </w:rPr>
        <w:t>need explicit annotations.</w:t>
      </w:r>
    </w:p>
    <w:p w14:paraId="301C0BBC" w14:textId="724593E1" w:rsidR="00125134" w:rsidRPr="00125134" w:rsidRDefault="00125134" w:rsidP="00F043C6">
      <w:pPr>
        <w:pStyle w:val="Body"/>
        <w:rPr>
          <w:lang w:eastAsia="en-GB"/>
        </w:rPr>
      </w:pPr>
      <w:r w:rsidRPr="00125134">
        <w:rPr>
          <w:lang w:eastAsia="en-GB"/>
        </w:rPr>
        <w:t>This piece of Rust history is relevant because it’s possible that more</w:t>
      </w:r>
      <w:r>
        <w:rPr>
          <w:lang w:eastAsia="en-GB"/>
        </w:rPr>
        <w:t xml:space="preserve"> </w:t>
      </w:r>
      <w:r w:rsidRPr="00125134">
        <w:rPr>
          <w:lang w:eastAsia="en-GB"/>
        </w:rPr>
        <w:t>deterministic patterns will emerge and be added to the compiler. In the future,</w:t>
      </w:r>
      <w:r>
        <w:rPr>
          <w:lang w:eastAsia="en-GB"/>
        </w:rPr>
        <w:t xml:space="preserve"> </w:t>
      </w:r>
      <w:r w:rsidRPr="00125134">
        <w:rPr>
          <w:lang w:eastAsia="en-GB"/>
        </w:rPr>
        <w:t>even fewer lifetime annotations might be required.</w:t>
      </w:r>
    </w:p>
    <w:p w14:paraId="3EFAF69A" w14:textId="6E9FA013" w:rsidR="00125134" w:rsidRPr="00125134" w:rsidRDefault="00125134" w:rsidP="00125134">
      <w:pPr>
        <w:pStyle w:val="Body"/>
        <w:rPr>
          <w:lang w:eastAsia="en-GB"/>
        </w:rPr>
      </w:pPr>
      <w:r w:rsidRPr="00125134">
        <w:lastRenderedPageBreak/>
        <w:t xml:space="preserve">The patterns programmed into Rust’s analysis of references are called the </w:t>
      </w:r>
      <w:r w:rsidRPr="007D5516">
        <w:rPr>
          <w:rStyle w:val="Italic"/>
        </w:rPr>
        <w:t>lifetime elision rules</w:t>
      </w:r>
      <w:r w:rsidRPr="00125134">
        <w:rPr>
          <w:lang w:eastAsia="en-GB"/>
        </w:rPr>
        <w:t>. These aren’t rules for programmers to follow; they’re</w:t>
      </w:r>
      <w:r>
        <w:rPr>
          <w:lang w:eastAsia="en-GB"/>
        </w:rPr>
        <w:t xml:space="preserve"> </w:t>
      </w:r>
      <w:r w:rsidRPr="00125134">
        <w:rPr>
          <w:lang w:eastAsia="en-GB"/>
        </w:rPr>
        <w:t>a set of particular cases that the compiler will consider, and if your code</w:t>
      </w:r>
      <w:r>
        <w:rPr>
          <w:lang w:eastAsia="en-GB"/>
        </w:rPr>
        <w:t xml:space="preserve"> </w:t>
      </w:r>
      <w:r w:rsidRPr="00125134">
        <w:rPr>
          <w:lang w:eastAsia="en-GB"/>
        </w:rPr>
        <w:t>fits these cases, you don’t need to write the lifetimes explicitly.</w:t>
      </w:r>
    </w:p>
    <w:p w14:paraId="3CD33A7A" w14:textId="53B7B512" w:rsidR="00125134" w:rsidRPr="00125134" w:rsidRDefault="00125134" w:rsidP="00F043C6">
      <w:pPr>
        <w:pStyle w:val="Body"/>
        <w:rPr>
          <w:lang w:eastAsia="en-GB"/>
        </w:rPr>
      </w:pPr>
      <w:r w:rsidRPr="00125134">
        <w:rPr>
          <w:lang w:eastAsia="en-GB"/>
        </w:rPr>
        <w:t>The elision rules don’t provide full inference. If Rust deterministically</w:t>
      </w:r>
      <w:r>
        <w:rPr>
          <w:lang w:eastAsia="en-GB"/>
        </w:rPr>
        <w:t xml:space="preserve"> </w:t>
      </w:r>
      <w:r w:rsidRPr="00125134">
        <w:rPr>
          <w:lang w:eastAsia="en-GB"/>
        </w:rPr>
        <w:t>applies the rules but there is still ambiguity as to what lifetimes the</w:t>
      </w:r>
      <w:r>
        <w:rPr>
          <w:lang w:eastAsia="en-GB"/>
        </w:rPr>
        <w:t xml:space="preserve"> </w:t>
      </w:r>
      <w:r w:rsidRPr="00125134">
        <w:rPr>
          <w:lang w:eastAsia="en-GB"/>
        </w:rPr>
        <w:t>references have, the compiler won’t guess what the lifetime of the remaining</w:t>
      </w:r>
      <w:r>
        <w:rPr>
          <w:lang w:eastAsia="en-GB"/>
        </w:rPr>
        <w:t xml:space="preserve"> </w:t>
      </w:r>
      <w:r w:rsidRPr="00125134">
        <w:rPr>
          <w:lang w:eastAsia="en-GB"/>
        </w:rPr>
        <w:t>references should be. Instead of guessing, the compiler will give you an error</w:t>
      </w:r>
      <w:r>
        <w:rPr>
          <w:lang w:eastAsia="en-GB"/>
        </w:rPr>
        <w:t xml:space="preserve"> </w:t>
      </w:r>
      <w:r w:rsidRPr="00125134">
        <w:rPr>
          <w:lang w:eastAsia="en-GB"/>
        </w:rPr>
        <w:t>that you can resolve by adding the lifetime annotations.</w:t>
      </w:r>
    </w:p>
    <w:p w14:paraId="0E772D92" w14:textId="60AC4A76" w:rsidR="00125134" w:rsidRPr="00125134" w:rsidRDefault="00125134" w:rsidP="00125134">
      <w:pPr>
        <w:pStyle w:val="Body"/>
        <w:rPr>
          <w:lang w:eastAsia="en-GB"/>
        </w:rPr>
      </w:pPr>
      <w:r w:rsidRPr="00125134">
        <w:t xml:space="preserve">Lifetimes on function or method parameters are called </w:t>
      </w:r>
      <w:r w:rsidRPr="007D5516">
        <w:rPr>
          <w:rStyle w:val="Italic"/>
        </w:rPr>
        <w:t>input lifetimes</w:t>
      </w:r>
      <w:r w:rsidR="003D6E61">
        <w:rPr>
          <w:rStyle w:val="Italic"/>
        </w:rPr>
        <w:fldChar w:fldCharType="begin"/>
      </w:r>
      <w:r w:rsidR="003D6E61">
        <w:instrText xml:space="preserve"> XE "</w:instrText>
      </w:r>
      <w:r w:rsidR="003D6E61" w:rsidRPr="00C5376D">
        <w:rPr>
          <w:rStyle w:val="Italic"/>
        </w:rPr>
        <w:instrText>input lifetimes</w:instrText>
      </w:r>
      <w:r w:rsidR="003D6E61">
        <w:instrText xml:space="preserve">" </w:instrText>
      </w:r>
      <w:r w:rsidR="003D6E61">
        <w:rPr>
          <w:rStyle w:val="Italic"/>
        </w:rPr>
        <w:fldChar w:fldCharType="end"/>
      </w:r>
      <w:r w:rsidRPr="00125134">
        <w:t xml:space="preserve">, and lifetimes on return values are called </w:t>
      </w:r>
      <w:r w:rsidRPr="007D5516">
        <w:rPr>
          <w:rStyle w:val="Italic"/>
        </w:rPr>
        <w:t>output lifetimes</w:t>
      </w:r>
      <w:r w:rsidR="003D6E61">
        <w:rPr>
          <w:lang w:eastAsia="en-GB"/>
        </w:rPr>
        <w:fldChar w:fldCharType="begin"/>
      </w:r>
      <w:r w:rsidR="003D6E61">
        <w:instrText xml:space="preserve"> XE "</w:instrText>
      </w:r>
      <w:r w:rsidR="003D6E61" w:rsidRPr="0066617C">
        <w:rPr>
          <w:rStyle w:val="Italic"/>
        </w:rPr>
        <w:instrText>output lifetimes</w:instrText>
      </w:r>
      <w:r w:rsidR="003D6E61">
        <w:instrText xml:space="preserve">" </w:instrText>
      </w:r>
      <w:r w:rsidR="003D6E61">
        <w:rPr>
          <w:lang w:eastAsia="en-GB"/>
        </w:rPr>
        <w:fldChar w:fldCharType="end"/>
      </w:r>
      <w:r w:rsidR="003D6E61">
        <w:rPr>
          <w:lang w:eastAsia="en-GB"/>
        </w:rPr>
        <w:t>.</w:t>
      </w:r>
    </w:p>
    <w:p w14:paraId="0D1BE5F3" w14:textId="3B55ED80" w:rsidR="00125134" w:rsidRPr="00125134" w:rsidRDefault="00125134" w:rsidP="00125134">
      <w:pPr>
        <w:pStyle w:val="Body"/>
        <w:rPr>
          <w:lang w:eastAsia="en-GB"/>
        </w:rPr>
      </w:pPr>
      <w:r w:rsidRPr="00125134">
        <w:rPr>
          <w:lang w:eastAsia="en-GB"/>
        </w:rPr>
        <w:t>The compiler uses three rules to figure out the lifetimes of the references</w:t>
      </w:r>
      <w:r>
        <w:rPr>
          <w:lang w:eastAsia="en-GB"/>
        </w:rPr>
        <w:t xml:space="preserve"> </w:t>
      </w:r>
      <w:r w:rsidRPr="00125134">
        <w:rPr>
          <w:lang w:eastAsia="en-GB"/>
        </w:rPr>
        <w:t>when there aren’t explicit annotations. The first rule applies to input</w:t>
      </w:r>
      <w:r>
        <w:rPr>
          <w:lang w:eastAsia="en-GB"/>
        </w:rPr>
        <w:t xml:space="preserve"> </w:t>
      </w:r>
      <w:r w:rsidRPr="00125134">
        <w:rPr>
          <w:lang w:eastAsia="en-GB"/>
        </w:rPr>
        <w:t>lifetimes, and the second and third rules apply to output lifetimes. If the</w:t>
      </w:r>
      <w:r>
        <w:rPr>
          <w:lang w:eastAsia="en-GB"/>
        </w:rPr>
        <w:t xml:space="preserve"> </w:t>
      </w:r>
      <w:r w:rsidRPr="00125134">
        <w:rPr>
          <w:lang w:eastAsia="en-GB"/>
        </w:rPr>
        <w:t>compiler gets to the end of the three rules and there are still references for</w:t>
      </w:r>
      <w:r>
        <w:rPr>
          <w:lang w:eastAsia="en-GB"/>
        </w:rPr>
        <w:t xml:space="preserve"> </w:t>
      </w:r>
      <w:r w:rsidRPr="00125134">
        <w:rPr>
          <w:lang w:eastAsia="en-GB"/>
        </w:rPr>
        <w:t>which it can’t figure out lifetimes, the compiler will stop with an error.</w:t>
      </w:r>
      <w:r>
        <w:rPr>
          <w:lang w:eastAsia="en-GB"/>
        </w:rPr>
        <w:t xml:space="preserve"> </w:t>
      </w:r>
      <w:r w:rsidRPr="00125134">
        <w:rPr>
          <w:lang w:eastAsia="en-GB"/>
        </w:rPr>
        <w:t xml:space="preserve">These rules apply to </w:t>
      </w:r>
      <w:r w:rsidRPr="00F043C6">
        <w:rPr>
          <w:rStyle w:val="Literal"/>
        </w:rPr>
        <w:t>fn</w:t>
      </w:r>
      <w:r w:rsidRPr="00125134">
        <w:t xml:space="preserve"> definitions as well as </w:t>
      </w:r>
      <w:r w:rsidRPr="00F043C6">
        <w:rPr>
          <w:rStyle w:val="Literal"/>
        </w:rPr>
        <w:t>impl</w:t>
      </w:r>
      <w:r w:rsidRPr="00125134">
        <w:rPr>
          <w:lang w:eastAsia="en-GB"/>
        </w:rPr>
        <w:t xml:space="preserve"> blocks.</w:t>
      </w:r>
    </w:p>
    <w:p w14:paraId="02515FB1" w14:textId="52F37129" w:rsidR="00125134" w:rsidRPr="00125134" w:rsidRDefault="00125134" w:rsidP="00125134">
      <w:pPr>
        <w:pStyle w:val="Body"/>
        <w:rPr>
          <w:lang w:eastAsia="en-GB"/>
        </w:rPr>
      </w:pPr>
      <w:r w:rsidRPr="00125134">
        <w:rPr>
          <w:lang w:eastAsia="en-GB"/>
        </w:rPr>
        <w:t>The first rule is that the compiler assigns a lifetime parameter to each</w:t>
      </w:r>
      <w:r>
        <w:rPr>
          <w:lang w:eastAsia="en-GB"/>
        </w:rPr>
        <w:t xml:space="preserve"> </w:t>
      </w:r>
      <w:r w:rsidRPr="00125134">
        <w:rPr>
          <w:lang w:eastAsia="en-GB"/>
        </w:rPr>
        <w:t>parameter that’s a reference. In other words, a function with one parameter gets</w:t>
      </w:r>
      <w:r>
        <w:rPr>
          <w:lang w:eastAsia="en-GB"/>
        </w:rPr>
        <w:t xml:space="preserve"> </w:t>
      </w:r>
      <w:r w:rsidRPr="00125134">
        <w:rPr>
          <w:lang w:eastAsia="en-GB"/>
        </w:rPr>
        <w:t xml:space="preserve">one lifetime parameter: </w:t>
      </w:r>
      <w:r w:rsidRPr="00F043C6">
        <w:rPr>
          <w:rStyle w:val="Literal"/>
        </w:rPr>
        <w:t>fn foo&lt;'a&gt;(x: &amp;'a i32)</w:t>
      </w:r>
      <w:r w:rsidRPr="00125134">
        <w:t xml:space="preserve">; a function with two parameters gets two separate lifetime parameters: </w:t>
      </w:r>
      <w:r w:rsidRPr="00F043C6">
        <w:rPr>
          <w:rStyle w:val="Literal"/>
        </w:rPr>
        <w:t>fn foo&lt;'a, 'b&gt;(x: &amp;'a i32, y: &amp;'b i32)</w:t>
      </w:r>
      <w:r w:rsidRPr="00125134">
        <w:rPr>
          <w:lang w:eastAsia="en-GB"/>
        </w:rPr>
        <w:t>; and so on.</w:t>
      </w:r>
    </w:p>
    <w:p w14:paraId="06D0B690" w14:textId="6C068BF8" w:rsidR="00125134" w:rsidRPr="00125134" w:rsidRDefault="00125134" w:rsidP="00125134">
      <w:pPr>
        <w:pStyle w:val="Body"/>
        <w:rPr>
          <w:lang w:eastAsia="en-GB"/>
        </w:rPr>
      </w:pPr>
      <w:r w:rsidRPr="00125134">
        <w:rPr>
          <w:lang w:eastAsia="en-GB"/>
        </w:rPr>
        <w:t>The second rule is that, if there is exactly one input lifetime parameter, that</w:t>
      </w:r>
      <w:r>
        <w:rPr>
          <w:lang w:eastAsia="en-GB"/>
        </w:rPr>
        <w:t xml:space="preserve"> </w:t>
      </w:r>
      <w:r w:rsidRPr="00125134">
        <w:rPr>
          <w:lang w:eastAsia="en-GB"/>
        </w:rPr>
        <w:t xml:space="preserve">lifetime is assigned to all output lifetime parameters: </w:t>
      </w:r>
      <w:r w:rsidRPr="00F043C6">
        <w:rPr>
          <w:rStyle w:val="Literal"/>
        </w:rPr>
        <w:t>fn foo&lt;'a&gt;(x: &amp;'a i32) -&gt; &amp;'a i32</w:t>
      </w:r>
      <w:r w:rsidRPr="00125134">
        <w:rPr>
          <w:lang w:eastAsia="en-GB"/>
        </w:rPr>
        <w:t>.</w:t>
      </w:r>
    </w:p>
    <w:p w14:paraId="0FF85AB4" w14:textId="4813A444" w:rsidR="00125134" w:rsidRPr="00125134" w:rsidRDefault="00125134" w:rsidP="00125134">
      <w:pPr>
        <w:pStyle w:val="Body"/>
        <w:rPr>
          <w:lang w:eastAsia="en-GB"/>
        </w:rPr>
      </w:pPr>
      <w:r w:rsidRPr="00125134">
        <w:rPr>
          <w:lang w:eastAsia="en-GB"/>
        </w:rPr>
        <w:t>The third rule is that, if there are multiple input lifetime parameters, but</w:t>
      </w:r>
      <w:r>
        <w:rPr>
          <w:lang w:eastAsia="en-GB"/>
        </w:rPr>
        <w:t xml:space="preserve"> </w:t>
      </w:r>
      <w:r w:rsidRPr="00125134">
        <w:rPr>
          <w:lang w:eastAsia="en-GB"/>
        </w:rPr>
        <w:t xml:space="preserve">one of them is </w:t>
      </w:r>
      <w:r w:rsidRPr="00F043C6">
        <w:rPr>
          <w:rStyle w:val="Literal"/>
        </w:rPr>
        <w:t>&amp;self</w:t>
      </w:r>
      <w:r w:rsidRPr="00125134">
        <w:t xml:space="preserve"> or </w:t>
      </w:r>
      <w:r w:rsidRPr="00F043C6">
        <w:rPr>
          <w:rStyle w:val="Literal"/>
        </w:rPr>
        <w:t>&amp;mut self</w:t>
      </w:r>
      <w:r w:rsidRPr="00125134">
        <w:t xml:space="preserve"> because this is a method, the lifetime of </w:t>
      </w:r>
      <w:r w:rsidRPr="00F043C6">
        <w:rPr>
          <w:rStyle w:val="Literal"/>
        </w:rPr>
        <w:t>self</w:t>
      </w:r>
      <w:r w:rsidRPr="00125134">
        <w:rPr>
          <w:lang w:eastAsia="en-GB"/>
        </w:rPr>
        <w:t xml:space="preserve"> is assigned to all output lifetime parameters. This third rule makes</w:t>
      </w:r>
      <w:r>
        <w:rPr>
          <w:lang w:eastAsia="en-GB"/>
        </w:rPr>
        <w:t xml:space="preserve"> </w:t>
      </w:r>
      <w:r w:rsidRPr="00125134">
        <w:rPr>
          <w:lang w:eastAsia="en-GB"/>
        </w:rPr>
        <w:t>methods much nicer to read and write because fewer symbols are necessary.</w:t>
      </w:r>
    </w:p>
    <w:p w14:paraId="45BC7230" w14:textId="4F35F52E" w:rsidR="00125134" w:rsidRPr="00125134" w:rsidRDefault="00125134" w:rsidP="00125134">
      <w:pPr>
        <w:pStyle w:val="Body"/>
        <w:rPr>
          <w:lang w:eastAsia="en-GB"/>
        </w:rPr>
      </w:pPr>
      <w:r w:rsidRPr="00125134">
        <w:rPr>
          <w:lang w:eastAsia="en-GB"/>
        </w:rPr>
        <w:t>Let’s pretend we’re the compiler. We’ll apply these rules to figure out the</w:t>
      </w:r>
      <w:r>
        <w:rPr>
          <w:lang w:eastAsia="en-GB"/>
        </w:rPr>
        <w:t xml:space="preserve"> </w:t>
      </w:r>
      <w:r w:rsidRPr="00125134">
        <w:rPr>
          <w:lang w:eastAsia="en-GB"/>
        </w:rPr>
        <w:t xml:space="preserve">lifetimes of the references in the signature of the </w:t>
      </w:r>
      <w:r w:rsidRPr="00F043C6">
        <w:rPr>
          <w:rStyle w:val="Literal"/>
        </w:rPr>
        <w:t>first_word</w:t>
      </w:r>
      <w:r w:rsidRPr="00125134">
        <w:rPr>
          <w:lang w:eastAsia="en-GB"/>
        </w:rPr>
        <w:t xml:space="preserve"> function in</w:t>
      </w:r>
      <w:r>
        <w:rPr>
          <w:lang w:eastAsia="en-GB"/>
        </w:rPr>
        <w:t xml:space="preserve"> </w:t>
      </w:r>
      <w:r w:rsidRPr="00125134">
        <w:rPr>
          <w:lang w:eastAsia="en-GB"/>
        </w:rPr>
        <w:t>Listing 10-25. The signature starts without any lifetimes associated with the</w:t>
      </w:r>
      <w:r>
        <w:rPr>
          <w:lang w:eastAsia="en-GB"/>
        </w:rPr>
        <w:t xml:space="preserve"> </w:t>
      </w:r>
      <w:r w:rsidRPr="00125134">
        <w:rPr>
          <w:lang w:eastAsia="en-GB"/>
        </w:rPr>
        <w:t>references:</w:t>
      </w:r>
    </w:p>
    <w:p w14:paraId="69757EFA" w14:textId="77777777" w:rsidR="00125134" w:rsidRPr="00F043C6" w:rsidRDefault="00125134" w:rsidP="00F043C6">
      <w:pPr>
        <w:pStyle w:val="Code"/>
      </w:pPr>
      <w:r w:rsidRPr="00F043C6">
        <w:t>fn first_word(s: &amp;str) -&gt; &amp;str {</w:t>
      </w:r>
    </w:p>
    <w:p w14:paraId="5B9535C1" w14:textId="387BD53A" w:rsidR="00125134" w:rsidRPr="00125134" w:rsidRDefault="00125134" w:rsidP="00125134">
      <w:pPr>
        <w:pStyle w:val="Body"/>
        <w:rPr>
          <w:lang w:eastAsia="en-GB"/>
        </w:rPr>
      </w:pPr>
      <w:r w:rsidRPr="00125134">
        <w:t xml:space="preserve">Then the compiler applies the first rule, which specifies that each parameter gets its own lifetime. We’ll call it </w:t>
      </w:r>
      <w:r w:rsidRPr="00F043C6">
        <w:rPr>
          <w:rStyle w:val="Literal"/>
        </w:rPr>
        <w:t>'a</w:t>
      </w:r>
      <w:r w:rsidRPr="00125134">
        <w:rPr>
          <w:lang w:eastAsia="en-GB"/>
        </w:rPr>
        <w:t xml:space="preserve"> as usual, so now the signature is</w:t>
      </w:r>
      <w:r>
        <w:rPr>
          <w:lang w:eastAsia="en-GB"/>
        </w:rPr>
        <w:t xml:space="preserve"> </w:t>
      </w:r>
      <w:r w:rsidRPr="00125134">
        <w:rPr>
          <w:lang w:eastAsia="en-GB"/>
        </w:rPr>
        <w:t>this:</w:t>
      </w:r>
    </w:p>
    <w:p w14:paraId="063C0D66" w14:textId="77777777" w:rsidR="00125134" w:rsidRPr="00F043C6" w:rsidRDefault="00125134" w:rsidP="00F043C6">
      <w:pPr>
        <w:pStyle w:val="Code"/>
      </w:pPr>
      <w:r w:rsidRPr="00F043C6">
        <w:t>fn first_word&lt;'a&gt;(s: &amp;'a str) -&gt; &amp;str {</w:t>
      </w:r>
    </w:p>
    <w:p w14:paraId="48DAC531" w14:textId="4D1C50D8" w:rsidR="00125134" w:rsidRPr="00125134" w:rsidRDefault="00125134" w:rsidP="00F043C6">
      <w:pPr>
        <w:pStyle w:val="Body"/>
        <w:rPr>
          <w:lang w:eastAsia="en-GB"/>
        </w:rPr>
      </w:pPr>
      <w:r w:rsidRPr="00125134">
        <w:rPr>
          <w:lang w:eastAsia="en-GB"/>
        </w:rPr>
        <w:t>The second rule applies because there is exactly one input lifetime. The second</w:t>
      </w:r>
      <w:r>
        <w:rPr>
          <w:lang w:eastAsia="en-GB"/>
        </w:rPr>
        <w:t xml:space="preserve"> </w:t>
      </w:r>
      <w:r w:rsidRPr="00125134">
        <w:rPr>
          <w:lang w:eastAsia="en-GB"/>
        </w:rPr>
        <w:t>rule specifies that the lifetime of the one input parameter gets assigned to</w:t>
      </w:r>
      <w:r>
        <w:rPr>
          <w:lang w:eastAsia="en-GB"/>
        </w:rPr>
        <w:t xml:space="preserve"> </w:t>
      </w:r>
      <w:r w:rsidRPr="00125134">
        <w:rPr>
          <w:lang w:eastAsia="en-GB"/>
        </w:rPr>
        <w:t>the output lifetime, so the signature is now this:</w:t>
      </w:r>
    </w:p>
    <w:p w14:paraId="0BCBB90D" w14:textId="77777777" w:rsidR="00125134" w:rsidRPr="00F043C6" w:rsidRDefault="00125134" w:rsidP="00F043C6">
      <w:pPr>
        <w:pStyle w:val="Code"/>
      </w:pPr>
      <w:r w:rsidRPr="00F043C6">
        <w:t>fn first_word&lt;'a&gt;(s: &amp;'a str) -&gt; &amp;'a str {</w:t>
      </w:r>
    </w:p>
    <w:p w14:paraId="2186EFCE" w14:textId="0C496AF4" w:rsidR="00125134" w:rsidRPr="00125134" w:rsidRDefault="00125134" w:rsidP="00F043C6">
      <w:pPr>
        <w:pStyle w:val="Body"/>
        <w:rPr>
          <w:lang w:eastAsia="en-GB"/>
        </w:rPr>
      </w:pPr>
      <w:r w:rsidRPr="00125134">
        <w:rPr>
          <w:lang w:eastAsia="en-GB"/>
        </w:rPr>
        <w:lastRenderedPageBreak/>
        <w:t>Now all the references in this function signature have lifetimes, and the</w:t>
      </w:r>
      <w:r>
        <w:rPr>
          <w:lang w:eastAsia="en-GB"/>
        </w:rPr>
        <w:t xml:space="preserve"> </w:t>
      </w:r>
      <w:r w:rsidRPr="00125134">
        <w:rPr>
          <w:lang w:eastAsia="en-GB"/>
        </w:rPr>
        <w:t>compiler can continue its analysis without needing the programmer to annotate</w:t>
      </w:r>
      <w:r>
        <w:rPr>
          <w:lang w:eastAsia="en-GB"/>
        </w:rPr>
        <w:t xml:space="preserve"> </w:t>
      </w:r>
      <w:r w:rsidRPr="00125134">
        <w:rPr>
          <w:lang w:eastAsia="en-GB"/>
        </w:rPr>
        <w:t>the lifetimes in this function signature.</w:t>
      </w:r>
    </w:p>
    <w:p w14:paraId="50AA81A2" w14:textId="3BC43542" w:rsidR="00125134" w:rsidRPr="00125134" w:rsidRDefault="00125134" w:rsidP="00125134">
      <w:pPr>
        <w:pStyle w:val="Body"/>
        <w:rPr>
          <w:lang w:eastAsia="en-GB"/>
        </w:rPr>
      </w:pPr>
      <w:r w:rsidRPr="00125134">
        <w:t xml:space="preserve">Let’s look at another example, this time using the </w:t>
      </w:r>
      <w:r w:rsidRPr="00F043C6">
        <w:rPr>
          <w:rStyle w:val="Literal"/>
        </w:rPr>
        <w:t>longest</w:t>
      </w:r>
      <w:r w:rsidRPr="00125134">
        <w:rPr>
          <w:lang w:eastAsia="en-GB"/>
        </w:rPr>
        <w:t xml:space="preserve"> function that had</w:t>
      </w:r>
      <w:r>
        <w:rPr>
          <w:lang w:eastAsia="en-GB"/>
        </w:rPr>
        <w:t xml:space="preserve"> </w:t>
      </w:r>
      <w:r w:rsidRPr="00125134">
        <w:rPr>
          <w:lang w:eastAsia="en-GB"/>
        </w:rPr>
        <w:t>no lifetime parameters when we started working with it in Listing 10-20:</w:t>
      </w:r>
    </w:p>
    <w:p w14:paraId="383C0EDA" w14:textId="77777777" w:rsidR="00125134" w:rsidRPr="00F043C6" w:rsidRDefault="00125134" w:rsidP="00F043C6">
      <w:pPr>
        <w:pStyle w:val="Code"/>
      </w:pPr>
      <w:r w:rsidRPr="00F043C6">
        <w:t>fn longest(x: &amp;str, y: &amp;str) -&gt; &amp;str {</w:t>
      </w:r>
    </w:p>
    <w:p w14:paraId="7312835B" w14:textId="2726D887" w:rsidR="00125134" w:rsidRPr="00125134" w:rsidRDefault="00125134" w:rsidP="00F043C6">
      <w:pPr>
        <w:pStyle w:val="Body"/>
        <w:rPr>
          <w:lang w:eastAsia="en-GB"/>
        </w:rPr>
      </w:pPr>
      <w:r w:rsidRPr="00125134">
        <w:rPr>
          <w:lang w:eastAsia="en-GB"/>
        </w:rPr>
        <w:t>Let’s apply the first rule: each parameter gets its own lifetime. This time we</w:t>
      </w:r>
      <w:r>
        <w:rPr>
          <w:lang w:eastAsia="en-GB"/>
        </w:rPr>
        <w:t xml:space="preserve"> </w:t>
      </w:r>
      <w:r w:rsidRPr="00125134">
        <w:rPr>
          <w:lang w:eastAsia="en-GB"/>
        </w:rPr>
        <w:t>have two parameters instead of one, so we have two lifetimes:</w:t>
      </w:r>
    </w:p>
    <w:p w14:paraId="284622CF" w14:textId="77777777" w:rsidR="00125134" w:rsidRPr="00F043C6" w:rsidRDefault="00125134" w:rsidP="00F043C6">
      <w:pPr>
        <w:pStyle w:val="Code"/>
      </w:pPr>
      <w:r w:rsidRPr="00F043C6">
        <w:t>fn longest&lt;'a, 'b&gt;(x: &amp;'a str, y: &amp;'b str) -&gt; &amp;str {</w:t>
      </w:r>
    </w:p>
    <w:p w14:paraId="25B236A4" w14:textId="7A278042" w:rsidR="00125134" w:rsidRPr="00125134" w:rsidRDefault="00125134" w:rsidP="00125134">
      <w:pPr>
        <w:pStyle w:val="Body"/>
        <w:rPr>
          <w:lang w:eastAsia="en-GB"/>
        </w:rPr>
      </w:pPr>
      <w:r w:rsidRPr="00125134">
        <w:t xml:space="preserve">You can see that the second rule doesn’t apply because there is more than one input lifetime. The third rule doesn’t apply either, because </w:t>
      </w:r>
      <w:r w:rsidRPr="00F043C6">
        <w:rPr>
          <w:rStyle w:val="Literal"/>
        </w:rPr>
        <w:t>longest</w:t>
      </w:r>
      <w:r w:rsidRPr="00125134">
        <w:t xml:space="preserve"> is a function rather than a method, so none of the parameters are </w:t>
      </w:r>
      <w:r w:rsidRPr="00F043C6">
        <w:rPr>
          <w:rStyle w:val="Literal"/>
        </w:rPr>
        <w:t>self</w:t>
      </w:r>
      <w:r w:rsidRPr="00125134">
        <w:rPr>
          <w:lang w:eastAsia="en-GB"/>
        </w:rPr>
        <w:t>. After</w:t>
      </w:r>
      <w:r>
        <w:rPr>
          <w:lang w:eastAsia="en-GB"/>
        </w:rPr>
        <w:t xml:space="preserve"> </w:t>
      </w:r>
      <w:r w:rsidRPr="00125134">
        <w:rPr>
          <w:lang w:eastAsia="en-GB"/>
        </w:rPr>
        <w:t>working through all three rules, we still haven’t figured out what the return</w:t>
      </w:r>
      <w:r>
        <w:rPr>
          <w:lang w:eastAsia="en-GB"/>
        </w:rPr>
        <w:t xml:space="preserve"> </w:t>
      </w:r>
      <w:r w:rsidRPr="00125134">
        <w:rPr>
          <w:lang w:eastAsia="en-GB"/>
        </w:rPr>
        <w:t>type’s lifetime is. This is why we got an error trying to compile the code in</w:t>
      </w:r>
      <w:r>
        <w:rPr>
          <w:lang w:eastAsia="en-GB"/>
        </w:rPr>
        <w:t xml:space="preserve"> </w:t>
      </w:r>
      <w:r w:rsidRPr="00125134">
        <w:rPr>
          <w:lang w:eastAsia="en-GB"/>
        </w:rPr>
        <w:t>Listing 10-20: the compiler worked through the lifetime elision rules but still</w:t>
      </w:r>
      <w:r>
        <w:rPr>
          <w:lang w:eastAsia="en-GB"/>
        </w:rPr>
        <w:t xml:space="preserve"> </w:t>
      </w:r>
      <w:r w:rsidRPr="00125134">
        <w:rPr>
          <w:lang w:eastAsia="en-GB"/>
        </w:rPr>
        <w:t>couldn’t figure out all the lifetimes of the references in the signature.</w:t>
      </w:r>
    </w:p>
    <w:p w14:paraId="40E70A71" w14:textId="3A581DD2" w:rsidR="00125134" w:rsidRPr="00125134" w:rsidRDefault="00125134" w:rsidP="00F043C6">
      <w:pPr>
        <w:pStyle w:val="Body"/>
        <w:rPr>
          <w:lang w:eastAsia="en-GB"/>
        </w:rPr>
      </w:pPr>
      <w:r w:rsidRPr="00125134">
        <w:rPr>
          <w:lang w:eastAsia="en-GB"/>
        </w:rPr>
        <w:t>Because the third rule really only applies in method signatures, we’ll look at</w:t>
      </w:r>
      <w:r>
        <w:rPr>
          <w:lang w:eastAsia="en-GB"/>
        </w:rPr>
        <w:t xml:space="preserve"> </w:t>
      </w:r>
      <w:r w:rsidRPr="00125134">
        <w:rPr>
          <w:lang w:eastAsia="en-GB"/>
        </w:rPr>
        <w:t>lifetimes in that context next to see why the third rule means we don’t have to</w:t>
      </w:r>
      <w:r>
        <w:rPr>
          <w:lang w:eastAsia="en-GB"/>
        </w:rPr>
        <w:t xml:space="preserve"> </w:t>
      </w:r>
      <w:r w:rsidRPr="00125134">
        <w:rPr>
          <w:lang w:eastAsia="en-GB"/>
        </w:rPr>
        <w:t>annotate lifetimes in method signatures very often.</w:t>
      </w:r>
    </w:p>
    <w:p w14:paraId="7A887B39" w14:textId="77777777" w:rsidR="00125134" w:rsidRPr="00125134" w:rsidRDefault="00125134" w:rsidP="00F043C6">
      <w:pPr>
        <w:pStyle w:val="HeadB"/>
        <w:rPr>
          <w:lang w:eastAsia="en-GB"/>
        </w:rPr>
      </w:pPr>
      <w:bookmarkStart w:id="95" w:name="lifetime-annotations-in-method-definitio"/>
      <w:bookmarkStart w:id="96" w:name="_Toc106373960"/>
      <w:bookmarkEnd w:id="95"/>
      <w:r w:rsidRPr="00125134">
        <w:rPr>
          <w:lang w:eastAsia="en-GB"/>
        </w:rPr>
        <w:t>Lifetime Annotations in Method Definitions</w:t>
      </w:r>
      <w:bookmarkEnd w:id="96"/>
    </w:p>
    <w:p w14:paraId="60EC224E" w14:textId="3015EF76" w:rsidR="00125134" w:rsidRPr="00125134" w:rsidRDefault="00125134" w:rsidP="00F043C6">
      <w:pPr>
        <w:pStyle w:val="Body"/>
        <w:rPr>
          <w:lang w:eastAsia="en-GB"/>
        </w:rPr>
      </w:pPr>
      <w:r w:rsidRPr="00125134">
        <w:rPr>
          <w:lang w:eastAsia="en-GB"/>
        </w:rPr>
        <w:t>When we implement methods on a struct with lifetimes, we use the same syntax as</w:t>
      </w:r>
      <w:r>
        <w:rPr>
          <w:lang w:eastAsia="en-GB"/>
        </w:rPr>
        <w:t xml:space="preserve"> </w:t>
      </w:r>
      <w:r w:rsidRPr="00125134">
        <w:rPr>
          <w:lang w:eastAsia="en-GB"/>
        </w:rPr>
        <w:t>that of generic type parameters shown in Listing 10-11. Where we declare and</w:t>
      </w:r>
      <w:r>
        <w:rPr>
          <w:lang w:eastAsia="en-GB"/>
        </w:rPr>
        <w:t xml:space="preserve"> </w:t>
      </w:r>
      <w:r w:rsidRPr="00125134">
        <w:rPr>
          <w:lang w:eastAsia="en-GB"/>
        </w:rPr>
        <w:t>use the lifetime parameters depends on whether they’re related to the struct</w:t>
      </w:r>
      <w:r>
        <w:rPr>
          <w:lang w:eastAsia="en-GB"/>
        </w:rPr>
        <w:t xml:space="preserve"> </w:t>
      </w:r>
      <w:r w:rsidRPr="00125134">
        <w:rPr>
          <w:lang w:eastAsia="en-GB"/>
        </w:rPr>
        <w:t>fields or the method parameters and return values.</w:t>
      </w:r>
    </w:p>
    <w:p w14:paraId="5DECFA0D" w14:textId="4CB18049" w:rsidR="00125134" w:rsidRPr="00125134" w:rsidRDefault="00125134" w:rsidP="00125134">
      <w:pPr>
        <w:pStyle w:val="Body"/>
        <w:rPr>
          <w:lang w:eastAsia="en-GB"/>
        </w:rPr>
      </w:pPr>
      <w:r w:rsidRPr="00125134">
        <w:t xml:space="preserve">Lifetime names for struct fields always need to be declared after the </w:t>
      </w:r>
      <w:r w:rsidRPr="00F043C6">
        <w:rPr>
          <w:rStyle w:val="Literal"/>
        </w:rPr>
        <w:t>impl</w:t>
      </w:r>
      <w:r>
        <w:rPr>
          <w:lang w:eastAsia="en-GB"/>
        </w:rPr>
        <w:t xml:space="preserve"> </w:t>
      </w:r>
      <w:r w:rsidRPr="00125134">
        <w:rPr>
          <w:lang w:eastAsia="en-GB"/>
        </w:rPr>
        <w:t>keyword and then used after the struct’s name because those lifetimes are part</w:t>
      </w:r>
      <w:r>
        <w:rPr>
          <w:lang w:eastAsia="en-GB"/>
        </w:rPr>
        <w:t xml:space="preserve"> </w:t>
      </w:r>
      <w:r w:rsidRPr="00125134">
        <w:rPr>
          <w:lang w:eastAsia="en-GB"/>
        </w:rPr>
        <w:t>of the struct’s type.</w:t>
      </w:r>
    </w:p>
    <w:p w14:paraId="6741BE41" w14:textId="186D688F" w:rsidR="00125134" w:rsidRPr="00125134" w:rsidRDefault="00125134" w:rsidP="00125134">
      <w:pPr>
        <w:pStyle w:val="Body"/>
        <w:rPr>
          <w:lang w:eastAsia="en-GB"/>
        </w:rPr>
      </w:pPr>
      <w:r w:rsidRPr="00125134">
        <w:rPr>
          <w:lang w:eastAsia="en-GB"/>
        </w:rPr>
        <w:t xml:space="preserve">In method signatures inside the </w:t>
      </w:r>
      <w:r w:rsidRPr="00F043C6">
        <w:rPr>
          <w:rStyle w:val="Literal"/>
        </w:rPr>
        <w:t>impl</w:t>
      </w:r>
      <w:r w:rsidRPr="00125134">
        <w:t xml:space="preserve"> block, references might be tied to the lifetime of references in the struct’s fields, or they might be independent. In addition, the lifetime elision rules often make it so that lifetime annotations aren’t necessary in method signatures. Let’s look at some examples using the struct named </w:t>
      </w:r>
      <w:r w:rsidRPr="00F043C6">
        <w:rPr>
          <w:rStyle w:val="Literal"/>
        </w:rPr>
        <w:t>ImportantExcerpt</w:t>
      </w:r>
      <w:r w:rsidRPr="00125134">
        <w:rPr>
          <w:lang w:eastAsia="en-GB"/>
        </w:rPr>
        <w:t xml:space="preserve"> that we defined in Listing 10-24.</w:t>
      </w:r>
    </w:p>
    <w:p w14:paraId="602CB547" w14:textId="50934E2E" w:rsidR="00125134" w:rsidRPr="00125134" w:rsidRDefault="00125134" w:rsidP="00125134">
      <w:pPr>
        <w:pStyle w:val="Body"/>
        <w:rPr>
          <w:lang w:eastAsia="en-GB"/>
        </w:rPr>
      </w:pPr>
      <w:r w:rsidRPr="00125134">
        <w:rPr>
          <w:lang w:eastAsia="en-GB"/>
        </w:rPr>
        <w:t xml:space="preserve">First we’ll use a method named </w:t>
      </w:r>
      <w:r w:rsidRPr="00F043C6">
        <w:rPr>
          <w:rStyle w:val="Literal"/>
        </w:rPr>
        <w:t>level</w:t>
      </w:r>
      <w:r w:rsidRPr="00125134">
        <w:t xml:space="preserve"> whose only parameter is a reference to </w:t>
      </w:r>
      <w:r w:rsidRPr="00F043C6">
        <w:rPr>
          <w:rStyle w:val="Literal"/>
        </w:rPr>
        <w:t>self</w:t>
      </w:r>
      <w:r w:rsidRPr="00125134">
        <w:t xml:space="preserve"> and whose return value is an </w:t>
      </w:r>
      <w:r w:rsidRPr="00F043C6">
        <w:rPr>
          <w:rStyle w:val="Literal"/>
        </w:rPr>
        <w:t>i32</w:t>
      </w:r>
      <w:r w:rsidRPr="00125134">
        <w:rPr>
          <w:lang w:eastAsia="en-GB"/>
        </w:rPr>
        <w:t>, which is not a reference to anything:</w:t>
      </w:r>
    </w:p>
    <w:p w14:paraId="2E3353B0" w14:textId="77777777" w:rsidR="00125134" w:rsidRPr="00F043C6" w:rsidRDefault="00125134" w:rsidP="00F043C6">
      <w:pPr>
        <w:pStyle w:val="Code"/>
      </w:pPr>
      <w:r w:rsidRPr="00F043C6">
        <w:t>impl&lt;'a&gt; ImportantExcerpt&lt;'a&gt; {</w:t>
      </w:r>
    </w:p>
    <w:p w14:paraId="021E5A30" w14:textId="77777777" w:rsidR="00125134" w:rsidRPr="00F043C6" w:rsidRDefault="00125134" w:rsidP="00F043C6">
      <w:pPr>
        <w:pStyle w:val="Code"/>
      </w:pPr>
      <w:r w:rsidRPr="00F043C6">
        <w:t xml:space="preserve">    fn level(&amp;self) -&gt; i32 {</w:t>
      </w:r>
    </w:p>
    <w:p w14:paraId="61768F58" w14:textId="77777777" w:rsidR="00125134" w:rsidRPr="00F043C6" w:rsidRDefault="00125134" w:rsidP="00F043C6">
      <w:pPr>
        <w:pStyle w:val="Code"/>
      </w:pPr>
      <w:r w:rsidRPr="00F043C6">
        <w:t xml:space="preserve">        3</w:t>
      </w:r>
    </w:p>
    <w:p w14:paraId="1C660DBF" w14:textId="77777777" w:rsidR="00125134" w:rsidRPr="00F043C6" w:rsidRDefault="00125134" w:rsidP="00F043C6">
      <w:pPr>
        <w:pStyle w:val="Code"/>
      </w:pPr>
      <w:r w:rsidRPr="00F043C6">
        <w:t xml:space="preserve">    }</w:t>
      </w:r>
    </w:p>
    <w:p w14:paraId="122A1CA6" w14:textId="77777777" w:rsidR="00125134" w:rsidRPr="00F043C6" w:rsidRDefault="00125134" w:rsidP="00F043C6">
      <w:pPr>
        <w:pStyle w:val="Code"/>
      </w:pPr>
      <w:r w:rsidRPr="00F043C6">
        <w:t>}</w:t>
      </w:r>
    </w:p>
    <w:p w14:paraId="7499D1FC" w14:textId="6004E096" w:rsidR="00125134" w:rsidRPr="00125134" w:rsidRDefault="00125134" w:rsidP="00125134">
      <w:pPr>
        <w:pStyle w:val="Body"/>
        <w:rPr>
          <w:lang w:eastAsia="en-GB"/>
        </w:rPr>
      </w:pPr>
      <w:r w:rsidRPr="00125134">
        <w:t xml:space="preserve">The lifetime parameter declaration after </w:t>
      </w:r>
      <w:r w:rsidRPr="00F043C6">
        <w:rPr>
          <w:rStyle w:val="Literal"/>
        </w:rPr>
        <w:t>impl</w:t>
      </w:r>
      <w:r w:rsidRPr="00125134">
        <w:t xml:space="preserve"> and its use after the type name are required, but we’re not required to annotate the lifetime of the reference to </w:t>
      </w:r>
      <w:r w:rsidRPr="00F043C6">
        <w:rPr>
          <w:rStyle w:val="Literal"/>
        </w:rPr>
        <w:lastRenderedPageBreak/>
        <w:t>self</w:t>
      </w:r>
      <w:r w:rsidRPr="00125134">
        <w:rPr>
          <w:lang w:eastAsia="en-GB"/>
        </w:rPr>
        <w:t xml:space="preserve"> because of the first elision rule.</w:t>
      </w:r>
    </w:p>
    <w:p w14:paraId="4C19ADE7" w14:textId="77777777" w:rsidR="00125134" w:rsidRPr="00125134" w:rsidRDefault="00125134" w:rsidP="00F043C6">
      <w:pPr>
        <w:pStyle w:val="Body"/>
        <w:rPr>
          <w:lang w:eastAsia="en-GB"/>
        </w:rPr>
      </w:pPr>
      <w:r w:rsidRPr="00125134">
        <w:rPr>
          <w:lang w:eastAsia="en-GB"/>
        </w:rPr>
        <w:t>Here is an example where the third lifetime elision rule applies:</w:t>
      </w:r>
    </w:p>
    <w:p w14:paraId="10314C6A" w14:textId="77777777" w:rsidR="00125134" w:rsidRPr="00F043C6" w:rsidRDefault="00125134" w:rsidP="000F2A09">
      <w:pPr>
        <w:pStyle w:val="CodeWide"/>
      </w:pPr>
      <w:r w:rsidRPr="00F043C6">
        <w:t>impl&lt;'a&gt; ImportantExcerpt&lt;'a&gt; {</w:t>
      </w:r>
    </w:p>
    <w:p w14:paraId="4E4D3BA6" w14:textId="77777777" w:rsidR="00125134" w:rsidRPr="00F043C6" w:rsidRDefault="00125134" w:rsidP="000F2A09">
      <w:pPr>
        <w:pStyle w:val="CodeWide"/>
      </w:pPr>
      <w:r w:rsidRPr="00F043C6">
        <w:t xml:space="preserve">    fn announce_and_return_part(&amp;self, announcement: &amp;str) -&gt; &amp;str {</w:t>
      </w:r>
    </w:p>
    <w:p w14:paraId="03F6318A" w14:textId="3E2B1680" w:rsidR="00125134" w:rsidRPr="00F043C6" w:rsidRDefault="00125134" w:rsidP="000F2A09">
      <w:pPr>
        <w:pStyle w:val="CodeWide"/>
      </w:pPr>
      <w:r w:rsidRPr="00F043C6">
        <w:t xml:space="preserve">        println!("Attention please: {</w:t>
      </w:r>
      <w:r w:rsidR="00C6021A">
        <w:t>announcement</w:t>
      </w:r>
      <w:r w:rsidRPr="00F043C6">
        <w:t>}");</w:t>
      </w:r>
    </w:p>
    <w:p w14:paraId="16D733A2" w14:textId="77777777" w:rsidR="00125134" w:rsidRPr="00F043C6" w:rsidRDefault="00125134" w:rsidP="000F2A09">
      <w:pPr>
        <w:pStyle w:val="CodeWide"/>
      </w:pPr>
      <w:r w:rsidRPr="00F043C6">
        <w:t xml:space="preserve">        self.part</w:t>
      </w:r>
    </w:p>
    <w:p w14:paraId="58E47FAD" w14:textId="77777777" w:rsidR="00125134" w:rsidRPr="00F043C6" w:rsidRDefault="00125134" w:rsidP="000F2A09">
      <w:pPr>
        <w:pStyle w:val="CodeWide"/>
      </w:pPr>
      <w:r w:rsidRPr="00F043C6">
        <w:t xml:space="preserve">    }</w:t>
      </w:r>
    </w:p>
    <w:p w14:paraId="51030808" w14:textId="77777777" w:rsidR="00125134" w:rsidRPr="00F043C6" w:rsidRDefault="00125134" w:rsidP="000F2A09">
      <w:pPr>
        <w:pStyle w:val="CodeWide"/>
      </w:pPr>
      <w:r w:rsidRPr="00F043C6">
        <w:t>}</w:t>
      </w:r>
    </w:p>
    <w:p w14:paraId="7C58023B" w14:textId="7D7575D9" w:rsidR="00125134" w:rsidRPr="00125134" w:rsidRDefault="00125134" w:rsidP="00125134">
      <w:pPr>
        <w:pStyle w:val="Body"/>
        <w:rPr>
          <w:lang w:eastAsia="en-GB"/>
        </w:rPr>
      </w:pPr>
      <w:r w:rsidRPr="00125134">
        <w:t xml:space="preserve">There are two input lifetimes, so Rust applies the first lifetime elision rule and gives both </w:t>
      </w:r>
      <w:r w:rsidRPr="00F043C6">
        <w:rPr>
          <w:rStyle w:val="Literal"/>
        </w:rPr>
        <w:t>&amp;self</w:t>
      </w:r>
      <w:r w:rsidRPr="00125134">
        <w:t xml:space="preserve"> and </w:t>
      </w:r>
      <w:r w:rsidRPr="00F043C6">
        <w:rPr>
          <w:rStyle w:val="Literal"/>
        </w:rPr>
        <w:t>announcement</w:t>
      </w:r>
      <w:r w:rsidRPr="00125134">
        <w:t xml:space="preserve"> their own lifetimes. Then, because one of the parameters is </w:t>
      </w:r>
      <w:r w:rsidRPr="00F043C6">
        <w:rPr>
          <w:rStyle w:val="Literal"/>
        </w:rPr>
        <w:t>&amp;self</w:t>
      </w:r>
      <w:r w:rsidRPr="00125134">
        <w:t xml:space="preserve">, the return type gets the lifetime of </w:t>
      </w:r>
      <w:r w:rsidRPr="00F043C6">
        <w:rPr>
          <w:rStyle w:val="Literal"/>
        </w:rPr>
        <w:t>&amp;self</w:t>
      </w:r>
      <w:r w:rsidRPr="00125134">
        <w:rPr>
          <w:lang w:eastAsia="en-GB"/>
        </w:rPr>
        <w:t>,</w:t>
      </w:r>
      <w:r>
        <w:rPr>
          <w:lang w:eastAsia="en-GB"/>
        </w:rPr>
        <w:t xml:space="preserve"> </w:t>
      </w:r>
      <w:r w:rsidRPr="00125134">
        <w:rPr>
          <w:lang w:eastAsia="en-GB"/>
        </w:rPr>
        <w:t>and all lifetimes have been accounted for.</w:t>
      </w:r>
      <w:r w:rsidR="00644AE0">
        <w:rPr>
          <w:lang w:eastAsia="en-GB"/>
        </w:rPr>
        <w:fldChar w:fldCharType="begin"/>
      </w:r>
      <w:r w:rsidR="00644AE0">
        <w:instrText xml:space="preserve"> XE "lifetimes:elision end</w:instrText>
      </w:r>
      <w:r w:rsidR="00644AE0" w:rsidRPr="00B06597">
        <w:instrText>Range</w:instrText>
      </w:r>
      <w:r w:rsidR="00644AE0">
        <w:instrText xml:space="preserve">" </w:instrText>
      </w:r>
      <w:r w:rsidR="00644AE0">
        <w:rPr>
          <w:lang w:eastAsia="en-GB"/>
        </w:rPr>
        <w:fldChar w:fldCharType="end"/>
      </w:r>
    </w:p>
    <w:bookmarkStart w:id="97" w:name="the-static-lifetime"/>
    <w:bookmarkStart w:id="98" w:name="_Toc106373961"/>
    <w:bookmarkEnd w:id="97"/>
    <w:p w14:paraId="575A7DC7" w14:textId="35AE0D4B" w:rsidR="00125134" w:rsidRPr="00125134" w:rsidRDefault="00912DBA" w:rsidP="00F043C6">
      <w:pPr>
        <w:pStyle w:val="HeadB"/>
        <w:rPr>
          <w:lang w:eastAsia="en-GB"/>
        </w:rPr>
      </w:pPr>
      <w:r>
        <w:rPr>
          <w:lang w:eastAsia="en-GB"/>
        </w:rPr>
        <w:fldChar w:fldCharType="begin"/>
      </w:r>
      <w:r>
        <w:instrText xml:space="preserve"> XE "'static lifetime </w:instrText>
      </w:r>
      <w:r w:rsidRPr="00B06597">
        <w:instrText>startRange</w:instrText>
      </w:r>
      <w:r>
        <w:instrText xml:space="preserve">" </w:instrText>
      </w:r>
      <w:r>
        <w:rPr>
          <w:lang w:eastAsia="en-GB"/>
        </w:rPr>
        <w:fldChar w:fldCharType="end"/>
      </w:r>
      <w:r w:rsidR="00125134" w:rsidRPr="00125134">
        <w:rPr>
          <w:lang w:eastAsia="en-GB"/>
        </w:rPr>
        <w:t>The Static Lifetime</w:t>
      </w:r>
      <w:bookmarkEnd w:id="98"/>
    </w:p>
    <w:p w14:paraId="45982E4F" w14:textId="55684E36" w:rsidR="00125134" w:rsidRPr="00125134" w:rsidRDefault="00125134" w:rsidP="00125134">
      <w:pPr>
        <w:pStyle w:val="Body"/>
        <w:rPr>
          <w:lang w:eastAsia="en-GB"/>
        </w:rPr>
      </w:pPr>
      <w:r w:rsidRPr="00125134">
        <w:t xml:space="preserve">One special lifetime we need to discuss is </w:t>
      </w:r>
      <w:r w:rsidRPr="00F043C6">
        <w:rPr>
          <w:rStyle w:val="Literal"/>
        </w:rPr>
        <w:t>'static</w:t>
      </w:r>
      <w:r w:rsidRPr="00125134">
        <w:t xml:space="preserve">, which denotes that the affected reference </w:t>
      </w:r>
      <w:r w:rsidRPr="007D5516">
        <w:rPr>
          <w:rStyle w:val="Italic"/>
        </w:rPr>
        <w:t>can</w:t>
      </w:r>
      <w:r w:rsidRPr="00125134">
        <w:t xml:space="preserve"> live for the entire duration of the program. All string literals have the </w:t>
      </w:r>
      <w:r w:rsidRPr="00F043C6">
        <w:rPr>
          <w:rStyle w:val="Literal"/>
        </w:rPr>
        <w:t>'static</w:t>
      </w:r>
      <w:r w:rsidRPr="00125134">
        <w:rPr>
          <w:lang w:eastAsia="en-GB"/>
        </w:rPr>
        <w:t xml:space="preserve"> lifetime, which we can annotate as follows:</w:t>
      </w:r>
    </w:p>
    <w:p w14:paraId="7A355F91" w14:textId="77777777" w:rsidR="00125134" w:rsidRPr="00F043C6" w:rsidRDefault="00125134" w:rsidP="00F043C6">
      <w:pPr>
        <w:pStyle w:val="Code"/>
      </w:pPr>
      <w:r w:rsidRPr="00F043C6">
        <w:t>let s: &amp;'static str = "I have a static lifetime.";</w:t>
      </w:r>
    </w:p>
    <w:p w14:paraId="6CA039D4" w14:textId="3ED0B170" w:rsidR="00125134" w:rsidRPr="00125134" w:rsidRDefault="00125134" w:rsidP="00125134">
      <w:pPr>
        <w:pStyle w:val="Body"/>
        <w:rPr>
          <w:lang w:eastAsia="en-GB"/>
        </w:rPr>
      </w:pPr>
      <w:r w:rsidRPr="00125134">
        <w:t xml:space="preserve">The text of this string is stored directly in the program’s binary, which is always available. Therefore, the lifetime of all string literals is </w:t>
      </w:r>
      <w:r w:rsidRPr="00F043C6">
        <w:rPr>
          <w:rStyle w:val="Literal"/>
        </w:rPr>
        <w:t>'static</w:t>
      </w:r>
      <w:r w:rsidRPr="00125134">
        <w:rPr>
          <w:lang w:eastAsia="en-GB"/>
        </w:rPr>
        <w:t>.</w:t>
      </w:r>
    </w:p>
    <w:p w14:paraId="59D77978" w14:textId="39E7EFF9" w:rsidR="00125134" w:rsidRPr="00125134" w:rsidRDefault="00125134" w:rsidP="00125134">
      <w:pPr>
        <w:pStyle w:val="Body"/>
        <w:rPr>
          <w:lang w:eastAsia="en-GB"/>
        </w:rPr>
      </w:pPr>
      <w:r w:rsidRPr="00125134">
        <w:rPr>
          <w:lang w:eastAsia="en-GB"/>
        </w:rPr>
        <w:t xml:space="preserve">You might see suggestions to use the </w:t>
      </w:r>
      <w:r w:rsidRPr="00F043C6">
        <w:rPr>
          <w:rStyle w:val="Literal"/>
        </w:rPr>
        <w:t>'static</w:t>
      </w:r>
      <w:r w:rsidRPr="00125134">
        <w:t xml:space="preserve"> lifetime in error messages. But before specifying </w:t>
      </w:r>
      <w:r w:rsidRPr="00F043C6">
        <w:rPr>
          <w:rStyle w:val="Literal"/>
        </w:rPr>
        <w:t>'static</w:t>
      </w:r>
      <w:r w:rsidRPr="00125134">
        <w:t xml:space="preserve"> as the lifetime for a reference, think about whether the reference you have actually lives the entire lifetime of your program or not, and whether you want it to. Most of the time, an error message suggesting the </w:t>
      </w:r>
      <w:r w:rsidRPr="00F043C6">
        <w:rPr>
          <w:rStyle w:val="Literal"/>
        </w:rPr>
        <w:t>'static</w:t>
      </w:r>
      <w:r w:rsidRPr="00125134">
        <w:t xml:space="preserve"> lifetime results from attempting to create a dangling reference or a mismatch of the available lifetimes. In such cases, the solution is </w:t>
      </w:r>
      <w:r w:rsidR="005276A4">
        <w:t xml:space="preserve">to </w:t>
      </w:r>
      <w:r w:rsidRPr="00125134">
        <w:t xml:space="preserve">fix those problems, not </w:t>
      </w:r>
      <w:r w:rsidR="005276A4">
        <w:t xml:space="preserve">to </w:t>
      </w:r>
      <w:r w:rsidRPr="00125134">
        <w:t xml:space="preserve">specify the </w:t>
      </w:r>
      <w:r w:rsidRPr="00F043C6">
        <w:rPr>
          <w:rStyle w:val="Literal"/>
        </w:rPr>
        <w:t>'static</w:t>
      </w:r>
      <w:r w:rsidRPr="00125134">
        <w:rPr>
          <w:lang w:eastAsia="en-GB"/>
        </w:rPr>
        <w:t xml:space="preserve"> lifetime.</w:t>
      </w:r>
      <w:r w:rsidR="00912DBA">
        <w:rPr>
          <w:lang w:eastAsia="en-GB"/>
        </w:rPr>
        <w:fldChar w:fldCharType="begin"/>
      </w:r>
      <w:r w:rsidR="00912DBA">
        <w:instrText xml:space="preserve"> XE "'static lifetime end</w:instrText>
      </w:r>
      <w:r w:rsidR="00912DBA" w:rsidRPr="00B06597">
        <w:instrText>Range</w:instrText>
      </w:r>
      <w:r w:rsidR="00912DBA">
        <w:instrText xml:space="preserve">" </w:instrText>
      </w:r>
      <w:r w:rsidR="00912DBA">
        <w:rPr>
          <w:lang w:eastAsia="en-GB"/>
        </w:rPr>
        <w:fldChar w:fldCharType="end"/>
      </w:r>
    </w:p>
    <w:bookmarkStart w:id="99" w:name="generic-type-parameters,-trait-bounds,-a"/>
    <w:bookmarkStart w:id="100" w:name="_Toc106373962"/>
    <w:bookmarkEnd w:id="99"/>
    <w:p w14:paraId="3A5BC962" w14:textId="7D196E6B" w:rsidR="00125134" w:rsidRPr="00125134" w:rsidRDefault="002551DE" w:rsidP="00F043C6">
      <w:pPr>
        <w:pStyle w:val="HeadA"/>
        <w:rPr>
          <w:lang w:eastAsia="en-GB"/>
        </w:rPr>
      </w:pPr>
      <w:r>
        <w:rPr>
          <w:lang w:eastAsia="en-GB"/>
        </w:rPr>
        <w:fldChar w:fldCharType="begin"/>
      </w:r>
      <w:r>
        <w:instrText xml:space="preserve"> XE "generics </w:instrText>
      </w:r>
      <w:r w:rsidRPr="00B06597">
        <w:instrText>startRange</w:instrText>
      </w:r>
      <w:r>
        <w:instrText xml:space="preserve">" </w:instrText>
      </w:r>
      <w:r>
        <w:rPr>
          <w:lang w:eastAsia="en-GB"/>
        </w:rPr>
        <w:fldChar w:fldCharType="end"/>
      </w:r>
      <w:r>
        <w:rPr>
          <w:lang w:eastAsia="en-GB"/>
        </w:rPr>
        <w:fldChar w:fldCharType="begin"/>
      </w:r>
      <w:r>
        <w:instrText xml:space="preserve"> XE "trait bounds </w:instrText>
      </w:r>
      <w:r w:rsidRPr="00B06597">
        <w:instrText>startRange</w:instrText>
      </w:r>
      <w:r>
        <w:instrText xml:space="preserve">" </w:instrText>
      </w:r>
      <w:r>
        <w:rPr>
          <w:lang w:eastAsia="en-GB"/>
        </w:rPr>
        <w:fldChar w:fldCharType="end"/>
      </w:r>
      <w:r w:rsidR="00125134" w:rsidRPr="00125134">
        <w:rPr>
          <w:lang w:eastAsia="en-GB"/>
        </w:rPr>
        <w:t>Generic Type Parameters, Trait Bounds, and Lifetimes Together</w:t>
      </w:r>
      <w:bookmarkEnd w:id="100"/>
    </w:p>
    <w:p w14:paraId="6E4997CE" w14:textId="1912D1B5" w:rsidR="00125134" w:rsidRPr="00125134" w:rsidRDefault="00125134" w:rsidP="00F043C6">
      <w:pPr>
        <w:pStyle w:val="Body"/>
        <w:rPr>
          <w:lang w:eastAsia="en-GB"/>
        </w:rPr>
      </w:pPr>
      <w:r w:rsidRPr="00125134">
        <w:rPr>
          <w:lang w:eastAsia="en-GB"/>
        </w:rPr>
        <w:t>Let’s briefly look at the syntax of specifying generic type parameters, trait</w:t>
      </w:r>
      <w:r>
        <w:rPr>
          <w:lang w:eastAsia="en-GB"/>
        </w:rPr>
        <w:t xml:space="preserve"> </w:t>
      </w:r>
      <w:r w:rsidRPr="00125134">
        <w:rPr>
          <w:lang w:eastAsia="en-GB"/>
        </w:rPr>
        <w:t>bounds, and lifetimes all in one function!</w:t>
      </w:r>
    </w:p>
    <w:p w14:paraId="1851A68F" w14:textId="77777777" w:rsidR="00125134" w:rsidRPr="00F043C6" w:rsidRDefault="00125134" w:rsidP="00F043C6">
      <w:pPr>
        <w:pStyle w:val="Code"/>
      </w:pPr>
      <w:r w:rsidRPr="00F043C6">
        <w:t>use std::fmt::Display;</w:t>
      </w:r>
    </w:p>
    <w:p w14:paraId="0F6F8502" w14:textId="77777777" w:rsidR="00125134" w:rsidRPr="00F043C6" w:rsidRDefault="00125134" w:rsidP="00F043C6">
      <w:pPr>
        <w:pStyle w:val="Code"/>
      </w:pPr>
    </w:p>
    <w:p w14:paraId="444E5506" w14:textId="77777777" w:rsidR="00125134" w:rsidRPr="00F043C6" w:rsidRDefault="00125134" w:rsidP="00F043C6">
      <w:pPr>
        <w:pStyle w:val="Code"/>
      </w:pPr>
      <w:r w:rsidRPr="00F043C6">
        <w:t>fn longest_with_an_announcement&lt;'a, T&gt;(</w:t>
      </w:r>
    </w:p>
    <w:p w14:paraId="0C20A2F8" w14:textId="77777777" w:rsidR="00125134" w:rsidRPr="00F043C6" w:rsidRDefault="00125134" w:rsidP="00F043C6">
      <w:pPr>
        <w:pStyle w:val="Code"/>
      </w:pPr>
      <w:r w:rsidRPr="00F043C6">
        <w:t xml:space="preserve">    x: &amp;'a str,</w:t>
      </w:r>
    </w:p>
    <w:p w14:paraId="5B18CB20" w14:textId="77777777" w:rsidR="00125134" w:rsidRPr="00F043C6" w:rsidRDefault="00125134" w:rsidP="00F043C6">
      <w:pPr>
        <w:pStyle w:val="Code"/>
      </w:pPr>
      <w:r w:rsidRPr="00F043C6">
        <w:t xml:space="preserve">    y: &amp;'a str,</w:t>
      </w:r>
    </w:p>
    <w:p w14:paraId="61356BF5" w14:textId="77777777" w:rsidR="00125134" w:rsidRPr="00F043C6" w:rsidRDefault="00125134" w:rsidP="00F043C6">
      <w:pPr>
        <w:pStyle w:val="Code"/>
      </w:pPr>
      <w:r w:rsidRPr="00F043C6">
        <w:t xml:space="preserve">    ann: T,</w:t>
      </w:r>
    </w:p>
    <w:p w14:paraId="597B6DF8" w14:textId="77777777" w:rsidR="00125134" w:rsidRPr="00F043C6" w:rsidRDefault="00125134" w:rsidP="00F043C6">
      <w:pPr>
        <w:pStyle w:val="Code"/>
      </w:pPr>
      <w:r w:rsidRPr="00F043C6">
        <w:t>) -&gt; &amp;'a str</w:t>
      </w:r>
    </w:p>
    <w:p w14:paraId="6F36A65F" w14:textId="77777777" w:rsidR="00125134" w:rsidRPr="00F043C6" w:rsidRDefault="00125134" w:rsidP="00F043C6">
      <w:pPr>
        <w:pStyle w:val="Code"/>
      </w:pPr>
      <w:r w:rsidRPr="00F043C6">
        <w:t>where</w:t>
      </w:r>
    </w:p>
    <w:p w14:paraId="1E997E34" w14:textId="77777777" w:rsidR="00125134" w:rsidRPr="00F043C6" w:rsidRDefault="00125134" w:rsidP="00F043C6">
      <w:pPr>
        <w:pStyle w:val="Code"/>
      </w:pPr>
      <w:r w:rsidRPr="00F043C6">
        <w:t xml:space="preserve">    T: Display,</w:t>
      </w:r>
    </w:p>
    <w:p w14:paraId="018B55C1" w14:textId="77777777" w:rsidR="00125134" w:rsidRPr="00F043C6" w:rsidRDefault="00125134" w:rsidP="00F043C6">
      <w:pPr>
        <w:pStyle w:val="Code"/>
      </w:pPr>
      <w:r w:rsidRPr="00F043C6">
        <w:t>{</w:t>
      </w:r>
    </w:p>
    <w:p w14:paraId="59657DD1" w14:textId="3E369113" w:rsidR="00125134" w:rsidRPr="00F043C6" w:rsidRDefault="00125134" w:rsidP="00F043C6">
      <w:pPr>
        <w:pStyle w:val="Code"/>
      </w:pPr>
      <w:r w:rsidRPr="00F043C6">
        <w:t xml:space="preserve">    println!("Announcement! {</w:t>
      </w:r>
      <w:r w:rsidR="001512BC">
        <w:t>ann</w:t>
      </w:r>
      <w:r w:rsidRPr="00F043C6">
        <w:t>}");</w:t>
      </w:r>
    </w:p>
    <w:p w14:paraId="25989751" w14:textId="77777777" w:rsidR="00125134" w:rsidRPr="00F043C6" w:rsidRDefault="00125134" w:rsidP="00F043C6">
      <w:pPr>
        <w:pStyle w:val="Code"/>
      </w:pPr>
      <w:r w:rsidRPr="00F043C6">
        <w:t xml:space="preserve">    if x.len() &gt; y.len() {</w:t>
      </w:r>
    </w:p>
    <w:p w14:paraId="69F1BBF1" w14:textId="77777777" w:rsidR="00125134" w:rsidRPr="00F043C6" w:rsidRDefault="00125134" w:rsidP="00F043C6">
      <w:pPr>
        <w:pStyle w:val="Code"/>
      </w:pPr>
      <w:r w:rsidRPr="00F043C6">
        <w:lastRenderedPageBreak/>
        <w:t xml:space="preserve">        x</w:t>
      </w:r>
    </w:p>
    <w:p w14:paraId="79C3EB42" w14:textId="77777777" w:rsidR="00125134" w:rsidRPr="00F043C6" w:rsidRDefault="00125134" w:rsidP="00F043C6">
      <w:pPr>
        <w:pStyle w:val="Code"/>
      </w:pPr>
      <w:r w:rsidRPr="00F043C6">
        <w:t xml:space="preserve">    } else {</w:t>
      </w:r>
    </w:p>
    <w:p w14:paraId="6C253397" w14:textId="77777777" w:rsidR="00125134" w:rsidRPr="00F043C6" w:rsidRDefault="00125134" w:rsidP="00F043C6">
      <w:pPr>
        <w:pStyle w:val="Code"/>
      </w:pPr>
      <w:r w:rsidRPr="00F043C6">
        <w:t xml:space="preserve">        y</w:t>
      </w:r>
    </w:p>
    <w:p w14:paraId="6A39285B" w14:textId="77777777" w:rsidR="00125134" w:rsidRPr="00F043C6" w:rsidRDefault="00125134" w:rsidP="00F043C6">
      <w:pPr>
        <w:pStyle w:val="Code"/>
      </w:pPr>
      <w:r w:rsidRPr="00F043C6">
        <w:t xml:space="preserve">    }</w:t>
      </w:r>
    </w:p>
    <w:p w14:paraId="2DCE18AE" w14:textId="77777777" w:rsidR="00125134" w:rsidRPr="00F043C6" w:rsidRDefault="00125134" w:rsidP="00F043C6">
      <w:pPr>
        <w:pStyle w:val="Code"/>
      </w:pPr>
      <w:r w:rsidRPr="00F043C6">
        <w:t>}</w:t>
      </w:r>
    </w:p>
    <w:p w14:paraId="56959B15" w14:textId="32E639A4" w:rsidR="00125134" w:rsidRPr="00125134" w:rsidRDefault="00125134" w:rsidP="00125134">
      <w:pPr>
        <w:pStyle w:val="Body"/>
        <w:rPr>
          <w:lang w:eastAsia="en-GB"/>
        </w:rPr>
      </w:pPr>
      <w:r w:rsidRPr="00125134">
        <w:t xml:space="preserve">This is the </w:t>
      </w:r>
      <w:r w:rsidRPr="00F043C6">
        <w:rPr>
          <w:rStyle w:val="Literal"/>
        </w:rPr>
        <w:t>longest</w:t>
      </w:r>
      <w:r w:rsidRPr="00125134">
        <w:t xml:space="preserve"> function from Listing 10-21 that returns the longer of two string slices. But now it has an extra parameter named </w:t>
      </w:r>
      <w:r w:rsidRPr="00F043C6">
        <w:rPr>
          <w:rStyle w:val="Literal"/>
        </w:rPr>
        <w:t>ann</w:t>
      </w:r>
      <w:r w:rsidRPr="00125134">
        <w:t xml:space="preserve"> of the generic type </w:t>
      </w:r>
      <w:r w:rsidRPr="00F043C6">
        <w:rPr>
          <w:rStyle w:val="Literal"/>
        </w:rPr>
        <w:t>T</w:t>
      </w:r>
      <w:r w:rsidRPr="00125134">
        <w:t xml:space="preserve">, which can be filled in by any type that implements the </w:t>
      </w:r>
      <w:r w:rsidRPr="00F043C6">
        <w:rPr>
          <w:rStyle w:val="Literal"/>
        </w:rPr>
        <w:t>Display</w:t>
      </w:r>
      <w:r w:rsidRPr="00125134">
        <w:t xml:space="preserve"> trait as specified by the </w:t>
      </w:r>
      <w:r w:rsidRPr="00F043C6">
        <w:rPr>
          <w:rStyle w:val="Literal"/>
        </w:rPr>
        <w:t>where</w:t>
      </w:r>
      <w:r w:rsidRPr="00125134">
        <w:t xml:space="preserve"> clause. This extra parameter will be printed using </w:t>
      </w:r>
      <w:r w:rsidRPr="00F043C6">
        <w:rPr>
          <w:rStyle w:val="Literal"/>
        </w:rPr>
        <w:t>{}</w:t>
      </w:r>
      <w:r w:rsidRPr="00125134">
        <w:t xml:space="preserve">, which is why the </w:t>
      </w:r>
      <w:r w:rsidRPr="00F043C6">
        <w:rPr>
          <w:rStyle w:val="Literal"/>
        </w:rPr>
        <w:t>Display</w:t>
      </w:r>
      <w:r w:rsidRPr="00125134">
        <w:t xml:space="preserve"> trait bound is necessary. Because lifetimes are a type of generic, the declarations of the lifetime parameter </w:t>
      </w:r>
      <w:r w:rsidRPr="00F043C6">
        <w:rPr>
          <w:rStyle w:val="Literal"/>
        </w:rPr>
        <w:t>'a</w:t>
      </w:r>
      <w:r w:rsidRPr="00125134">
        <w:t xml:space="preserve"> and the generic type parameter </w:t>
      </w:r>
      <w:r w:rsidRPr="00F043C6">
        <w:rPr>
          <w:rStyle w:val="Literal"/>
        </w:rPr>
        <w:t>T</w:t>
      </w:r>
      <w:r w:rsidRPr="00125134">
        <w:rPr>
          <w:lang w:eastAsia="en-GB"/>
        </w:rPr>
        <w:t xml:space="preserve"> go in the same list inside the angle</w:t>
      </w:r>
      <w:r>
        <w:rPr>
          <w:lang w:eastAsia="en-GB"/>
        </w:rPr>
        <w:t xml:space="preserve"> </w:t>
      </w:r>
      <w:r w:rsidRPr="00125134">
        <w:rPr>
          <w:lang w:eastAsia="en-GB"/>
        </w:rPr>
        <w:t>brackets after the function name.</w:t>
      </w:r>
    </w:p>
    <w:p w14:paraId="446B6698" w14:textId="77777777" w:rsidR="00125134" w:rsidRPr="00125134" w:rsidRDefault="00125134" w:rsidP="00F043C6">
      <w:pPr>
        <w:pStyle w:val="HeadA"/>
        <w:rPr>
          <w:lang w:eastAsia="en-GB"/>
        </w:rPr>
      </w:pPr>
      <w:bookmarkStart w:id="101" w:name="summary"/>
      <w:bookmarkStart w:id="102" w:name="_Toc106373963"/>
      <w:bookmarkEnd w:id="101"/>
      <w:r w:rsidRPr="00125134">
        <w:rPr>
          <w:lang w:eastAsia="en-GB"/>
        </w:rPr>
        <w:t>Summary</w:t>
      </w:r>
      <w:bookmarkEnd w:id="102"/>
    </w:p>
    <w:p w14:paraId="674BB99F" w14:textId="1F90C5AC" w:rsidR="00125134" w:rsidRPr="00125134" w:rsidRDefault="00125134" w:rsidP="00F043C6">
      <w:pPr>
        <w:pStyle w:val="Body"/>
        <w:rPr>
          <w:lang w:eastAsia="en-GB"/>
        </w:rPr>
      </w:pPr>
      <w:r w:rsidRPr="00125134">
        <w:rPr>
          <w:lang w:eastAsia="en-GB"/>
        </w:rPr>
        <w:t>We covered a lot in this chapter! Now that you know about generic type</w:t>
      </w:r>
      <w:r>
        <w:rPr>
          <w:lang w:eastAsia="en-GB"/>
        </w:rPr>
        <w:t xml:space="preserve"> </w:t>
      </w:r>
      <w:r w:rsidRPr="00125134">
        <w:rPr>
          <w:lang w:eastAsia="en-GB"/>
        </w:rPr>
        <w:t>parameters, traits and trait bounds, and generic lifetime parameters, you’re</w:t>
      </w:r>
      <w:r>
        <w:rPr>
          <w:lang w:eastAsia="en-GB"/>
        </w:rPr>
        <w:t xml:space="preserve"> </w:t>
      </w:r>
      <w:r w:rsidRPr="00125134">
        <w:rPr>
          <w:lang w:eastAsia="en-GB"/>
        </w:rPr>
        <w:t>ready to write code without repetition that works in many different situations.</w:t>
      </w:r>
      <w:r>
        <w:rPr>
          <w:lang w:eastAsia="en-GB"/>
        </w:rPr>
        <w:t xml:space="preserve"> </w:t>
      </w:r>
      <w:r w:rsidRPr="00125134">
        <w:rPr>
          <w:lang w:eastAsia="en-GB"/>
        </w:rPr>
        <w:t>Generic type parameters let you apply the code to different types. Traits and</w:t>
      </w:r>
      <w:r>
        <w:rPr>
          <w:lang w:eastAsia="en-GB"/>
        </w:rPr>
        <w:t xml:space="preserve"> </w:t>
      </w:r>
      <w:r w:rsidRPr="00125134">
        <w:rPr>
          <w:lang w:eastAsia="en-GB"/>
        </w:rPr>
        <w:t>trait bounds ensure that even though the types are generic, they’ll have the</w:t>
      </w:r>
      <w:r>
        <w:rPr>
          <w:lang w:eastAsia="en-GB"/>
        </w:rPr>
        <w:t xml:space="preserve"> </w:t>
      </w:r>
      <w:r w:rsidRPr="00125134">
        <w:rPr>
          <w:lang w:eastAsia="en-GB"/>
        </w:rPr>
        <w:t>behavior the code needs. You learned how to use lifetime annotations to ensure</w:t>
      </w:r>
      <w:r>
        <w:rPr>
          <w:lang w:eastAsia="en-GB"/>
        </w:rPr>
        <w:t xml:space="preserve"> </w:t>
      </w:r>
      <w:r w:rsidRPr="00125134">
        <w:rPr>
          <w:lang w:eastAsia="en-GB"/>
        </w:rPr>
        <w:t>that this flexible code won’t have any dangling references. And all of this</w:t>
      </w:r>
      <w:r>
        <w:rPr>
          <w:lang w:eastAsia="en-GB"/>
        </w:rPr>
        <w:t xml:space="preserve"> </w:t>
      </w:r>
      <w:r w:rsidRPr="00125134">
        <w:rPr>
          <w:lang w:eastAsia="en-GB"/>
        </w:rPr>
        <w:t>analysis happens at compile time, which doesn’t affect runtime performance!</w:t>
      </w:r>
    </w:p>
    <w:p w14:paraId="5F1CF1E2" w14:textId="55F0593F" w:rsidR="00125134" w:rsidRPr="00125134" w:rsidRDefault="00125134" w:rsidP="00125134">
      <w:pPr>
        <w:pStyle w:val="Body"/>
        <w:rPr>
          <w:lang w:eastAsia="en-GB"/>
        </w:rPr>
      </w:pPr>
      <w:r w:rsidRPr="00125134">
        <w:t xml:space="preserve">Believe it or not, there is much more to learn on the topics we discussed in this chapter: </w:t>
      </w:r>
      <w:r w:rsidRPr="00B92C70">
        <w:rPr>
          <w:rStyle w:val="Xref"/>
        </w:rPr>
        <w:t>Chapter 17</w:t>
      </w:r>
      <w:r w:rsidRPr="00125134">
        <w:t xml:space="preserve"> discusses trait objects, which are another way to use traits. There are also more complex scenarios involving lifetime annotations that you will only need in very advanced scenarios; for those, you should read the Rust Reference at </w:t>
      </w:r>
      <w:hyperlink r:id="rId12" w:history="1">
        <w:r w:rsidRPr="00F043C6">
          <w:rPr>
            <w:rStyle w:val="LinkURL"/>
          </w:rPr>
          <w:t>https://doc.rust-lang.org/reference/trait-bounds.html</w:t>
        </w:r>
      </w:hyperlink>
      <w:r w:rsidRPr="00125134">
        <w:rPr>
          <w:lang w:eastAsia="en-GB"/>
        </w:rPr>
        <w:t>.</w:t>
      </w:r>
      <w:r>
        <w:rPr>
          <w:lang w:eastAsia="en-GB"/>
        </w:rPr>
        <w:t xml:space="preserve"> </w:t>
      </w:r>
      <w:r w:rsidRPr="00125134">
        <w:rPr>
          <w:lang w:eastAsia="en-GB"/>
        </w:rPr>
        <w:t>But next, you’ll learn how to write tests in Rust so you can make sure your</w:t>
      </w:r>
      <w:r>
        <w:rPr>
          <w:lang w:eastAsia="en-GB"/>
        </w:rPr>
        <w:t xml:space="preserve"> </w:t>
      </w:r>
      <w:r w:rsidRPr="00125134">
        <w:rPr>
          <w:lang w:eastAsia="en-GB"/>
        </w:rPr>
        <w:t>code is working the way it should.</w:t>
      </w:r>
      <w:r w:rsidR="002551DE">
        <w:rPr>
          <w:lang w:eastAsia="en-GB"/>
        </w:rPr>
        <w:fldChar w:fldCharType="begin"/>
      </w:r>
      <w:r w:rsidR="002551DE">
        <w:instrText xml:space="preserve"> XE "generics end</w:instrText>
      </w:r>
      <w:r w:rsidR="002551DE" w:rsidRPr="00B06597">
        <w:instrText>Range</w:instrText>
      </w:r>
      <w:r w:rsidR="002551DE">
        <w:instrText xml:space="preserve">" </w:instrText>
      </w:r>
      <w:r w:rsidR="002551DE">
        <w:rPr>
          <w:lang w:eastAsia="en-GB"/>
        </w:rPr>
        <w:fldChar w:fldCharType="end"/>
      </w:r>
      <w:r w:rsidR="002551DE">
        <w:rPr>
          <w:lang w:eastAsia="en-GB"/>
        </w:rPr>
        <w:fldChar w:fldCharType="begin"/>
      </w:r>
      <w:r w:rsidR="002551DE">
        <w:instrText xml:space="preserve"> XE "trait bounds end</w:instrText>
      </w:r>
      <w:r w:rsidR="002551DE" w:rsidRPr="00B06597">
        <w:instrText>Range</w:instrText>
      </w:r>
      <w:r w:rsidR="002551DE">
        <w:instrText xml:space="preserve">" </w:instrText>
      </w:r>
      <w:r w:rsidR="002551DE">
        <w:rPr>
          <w:lang w:eastAsia="en-GB"/>
        </w:rPr>
        <w:fldChar w:fldCharType="end"/>
      </w:r>
      <w:r w:rsidR="007A6EE1">
        <w:rPr>
          <w:lang w:eastAsia="en-GB"/>
        </w:rPr>
        <w:fldChar w:fldCharType="begin"/>
      </w:r>
      <w:r w:rsidR="007A6EE1">
        <w:instrText xml:space="preserve"> XE "lifetimes end</w:instrText>
      </w:r>
      <w:r w:rsidR="007A6EE1" w:rsidRPr="00B06597">
        <w:instrText>Range</w:instrText>
      </w:r>
      <w:r w:rsidR="007A6EE1">
        <w:instrText xml:space="preserve">" </w:instrText>
      </w:r>
      <w:r w:rsidR="007A6EE1">
        <w:rPr>
          <w:lang w:eastAsia="en-GB"/>
        </w:rPr>
        <w:fldChar w:fldCharType="end"/>
      </w:r>
    </w:p>
    <w:sectPr w:rsidR="00125134" w:rsidRPr="00125134">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Audrey Doyle" w:date="2022-08-23T18:41:00Z" w:initials="A">
    <w:p w14:paraId="1EE3D96F" w14:textId="3B4886E5" w:rsidR="008B527A" w:rsidRDefault="008B527A">
      <w:pPr>
        <w:pStyle w:val="CommentText"/>
      </w:pPr>
      <w:r>
        <w:rPr>
          <w:rStyle w:val="CommentReference"/>
        </w:rPr>
        <w:annotationRef/>
      </w:r>
      <w:r>
        <w:t>Carol, please see my earlier comments about no CoderLabels in CodeWide code listings…</w:t>
      </w:r>
    </w:p>
  </w:comment>
  <w:comment w:id="16" w:author="Carol Nichols" w:date="2022-08-24T20:33:00Z" w:initials="CN">
    <w:p w14:paraId="3FD75413" w14:textId="77777777" w:rsidR="009940DD" w:rsidRDefault="009940DD" w:rsidP="0080782A">
      <w:r>
        <w:rPr>
          <w:rStyle w:val="CommentReference"/>
        </w:rPr>
        <w:annotationRef/>
      </w:r>
      <w:r>
        <w:rPr>
          <w:sz w:val="20"/>
          <w:szCs w:val="20"/>
        </w:rPr>
        <w:t>I reformatted this one so it could be regular Code style</w:t>
      </w:r>
    </w:p>
  </w:comment>
  <w:comment w:id="55" w:author="Audrey Doyle" w:date="2022-08-03T12:24:00Z" w:initials="A">
    <w:p w14:paraId="1AE3A7CF" w14:textId="3635AD7A" w:rsidR="00FF7CB0" w:rsidRDefault="00FF7CB0">
      <w:pPr>
        <w:pStyle w:val="CommentText"/>
      </w:pPr>
      <w:r>
        <w:rPr>
          <w:rStyle w:val="CommentReference"/>
        </w:rPr>
        <w:annotationRef/>
      </w:r>
      <w:r>
        <w:t>AU: OK to replace these words with “either”? Otherwise, I</w:t>
      </w:r>
      <w:r w:rsidR="00024341">
        <w:t xml:space="preserve"> don’t understand what you mean.</w:t>
      </w:r>
    </w:p>
  </w:comment>
  <w:comment w:id="56" w:author="Carol Nichols" w:date="2022-08-20T09:59:00Z" w:initials="CN">
    <w:p w14:paraId="0029474B" w14:textId="77777777" w:rsidR="006E24C1" w:rsidRDefault="006E24C1" w:rsidP="000F3F38">
      <w:r>
        <w:rPr>
          <w:rStyle w:val="CommentReference"/>
        </w:rPr>
        <w:annotationRef/>
      </w:r>
      <w:r>
        <w:rPr>
          <w:sz w:val="20"/>
          <w:szCs w:val="20"/>
        </w:rPr>
        <w:t>Well, *both* the trait and the type could be local to our crate, and that’s valid too. I was going to change this to “either or both” but that sounds strange to me? Does “at least one of” make sense now?</w:t>
      </w:r>
    </w:p>
  </w:comment>
  <w:comment w:id="57" w:author="Audrey Doyle" w:date="2022-08-23T18:28:00Z" w:initials="A">
    <w:p w14:paraId="782C0A82" w14:textId="3290F636" w:rsidR="00661735" w:rsidRDefault="00661735">
      <w:pPr>
        <w:pStyle w:val="CommentText"/>
      </w:pPr>
      <w:r>
        <w:rPr>
          <w:rStyle w:val="CommentReference"/>
        </w:rPr>
        <w:annotationRef/>
      </w:r>
      <w:r>
        <w:t>How about “either the trait or the type, or both, are local to our crate”?</w:t>
      </w:r>
    </w:p>
  </w:comment>
  <w:comment w:id="58" w:author="Carol Nichols" w:date="2022-08-24T20:34:00Z" w:initials="CN">
    <w:p w14:paraId="751F5A82" w14:textId="77777777" w:rsidR="00683BB7" w:rsidRDefault="00683BB7" w:rsidP="00E33B16">
      <w:r>
        <w:rPr>
          <w:rStyle w:val="CommentReference"/>
        </w:rPr>
        <w:annotationRef/>
      </w:r>
      <w:r>
        <w:rPr>
          <w:sz w:val="20"/>
          <w:szCs w:val="20"/>
        </w:rPr>
        <w:t>Sounds good! Made that change.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E3D96F" w15:done="0"/>
  <w15:commentEx w15:paraId="3FD75413" w15:paraIdParent="1EE3D96F" w15:done="0"/>
  <w15:commentEx w15:paraId="1AE3A7CF" w15:done="0"/>
  <w15:commentEx w15:paraId="0029474B" w15:paraIdParent="1AE3A7CF" w15:done="0"/>
  <w15:commentEx w15:paraId="782C0A82" w15:paraIdParent="1AE3A7CF" w15:done="0"/>
  <w15:commentEx w15:paraId="751F5A82" w15:paraIdParent="1AE3A7C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9DF1" w16cex:dateUtc="2022-08-23T22:41:00Z"/>
  <w16cex:commentExtensible w16cex:durableId="26B109AC" w16cex:dateUtc="2022-08-25T00:33:00Z"/>
  <w16cex:commentExtensible w16cex:durableId="2694E79A" w16cex:dateUtc="2022-08-03T16:24:00Z"/>
  <w16cex:commentExtensible w16cex:durableId="26AB2F03" w16cex:dateUtc="2022-08-20T13:59:00Z"/>
  <w16cex:commentExtensible w16cex:durableId="26AF9AB9" w16cex:dateUtc="2022-08-23T22:28:00Z"/>
  <w16cex:commentExtensible w16cex:durableId="26B109D9" w16cex:dateUtc="2022-08-25T0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E3D96F" w16cid:durableId="26AF9DF1"/>
  <w16cid:commentId w16cid:paraId="3FD75413" w16cid:durableId="26B109AC"/>
  <w16cid:commentId w16cid:paraId="1AE3A7CF" w16cid:durableId="2694E79A"/>
  <w16cid:commentId w16cid:paraId="0029474B" w16cid:durableId="26AB2F03"/>
  <w16cid:commentId w16cid:paraId="782C0A82" w16cid:durableId="26AF9AB9"/>
  <w16cid:commentId w16cid:paraId="751F5A82" w16cid:durableId="26B109D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16D50" w14:textId="77777777" w:rsidR="008A5245" w:rsidRDefault="008A5245" w:rsidP="009E51C3">
      <w:pPr>
        <w:spacing w:after="0" w:line="240" w:lineRule="auto"/>
      </w:pPr>
      <w:r>
        <w:separator/>
      </w:r>
    </w:p>
  </w:endnote>
  <w:endnote w:type="continuationSeparator" w:id="0">
    <w:p w14:paraId="6A7523E6" w14:textId="77777777" w:rsidR="008A5245" w:rsidRDefault="008A5245"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7764E" w14:textId="77777777" w:rsidR="008A5245" w:rsidRDefault="008A5245" w:rsidP="009E51C3">
      <w:pPr>
        <w:spacing w:after="0" w:line="240" w:lineRule="auto"/>
      </w:pPr>
      <w:r>
        <w:separator/>
      </w:r>
    </w:p>
  </w:footnote>
  <w:footnote w:type="continuationSeparator" w:id="0">
    <w:p w14:paraId="77F1ED48" w14:textId="77777777" w:rsidR="008A5245" w:rsidRDefault="008A5245"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6EC51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61A365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D3C060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A5221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2F2BC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308E39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62227B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98EA62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B38DA2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DF247B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E656869"/>
    <w:multiLevelType w:val="multilevel"/>
    <w:tmpl w:val="706E9F88"/>
    <w:numStyleLink w:val="ChapterNumbering"/>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0"/>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4C564A3"/>
    <w:multiLevelType w:val="multilevel"/>
    <w:tmpl w:val="FD24E6A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292768"/>
    <w:multiLevelType w:val="multilevel"/>
    <w:tmpl w:val="706E9F88"/>
    <w:numStyleLink w:val="ChapterNumbering"/>
  </w:abstractNum>
  <w:abstractNum w:abstractNumId="17"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9" w15:restartNumberingAfterBreak="0">
    <w:nsid w:val="2B8F4B5B"/>
    <w:multiLevelType w:val="multilevel"/>
    <w:tmpl w:val="30E4291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F829CF"/>
    <w:multiLevelType w:val="multilevel"/>
    <w:tmpl w:val="706E9F88"/>
    <w:numStyleLink w:val="ChapterNumbering"/>
  </w:abstractNum>
  <w:abstractNum w:abstractNumId="23"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4"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6"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295794"/>
    <w:multiLevelType w:val="multilevel"/>
    <w:tmpl w:val="706E9F88"/>
    <w:numStyleLink w:val="ChapterNumbering"/>
  </w:abstractNum>
  <w:num w:numId="1" w16cid:durableId="1956061317">
    <w:abstractNumId w:val="13"/>
  </w:num>
  <w:num w:numId="2" w16cid:durableId="1996297089">
    <w:abstractNumId w:val="23"/>
  </w:num>
  <w:num w:numId="3" w16cid:durableId="1997300855">
    <w:abstractNumId w:val="25"/>
  </w:num>
  <w:num w:numId="4" w16cid:durableId="1513832345">
    <w:abstractNumId w:val="18"/>
  </w:num>
  <w:num w:numId="5" w16cid:durableId="708382885">
    <w:abstractNumId w:val="24"/>
  </w:num>
  <w:num w:numId="6" w16cid:durableId="1557743462">
    <w:abstractNumId w:val="17"/>
  </w:num>
  <w:num w:numId="7" w16cid:durableId="1324698336">
    <w:abstractNumId w:val="21"/>
  </w:num>
  <w:num w:numId="8" w16cid:durableId="1568304607">
    <w:abstractNumId w:val="26"/>
  </w:num>
  <w:num w:numId="9" w16cid:durableId="2099060168">
    <w:abstractNumId w:val="20"/>
  </w:num>
  <w:num w:numId="10" w16cid:durableId="811022083">
    <w:abstractNumId w:val="14"/>
  </w:num>
  <w:num w:numId="11" w16cid:durableId="1588462499">
    <w:abstractNumId w:val="11"/>
  </w:num>
  <w:num w:numId="12" w16cid:durableId="579173228">
    <w:abstractNumId w:val="16"/>
  </w:num>
  <w:num w:numId="13" w16cid:durableId="1337734053">
    <w:abstractNumId w:val="27"/>
  </w:num>
  <w:num w:numId="14" w16cid:durableId="265119271">
    <w:abstractNumId w:val="0"/>
  </w:num>
  <w:num w:numId="15" w16cid:durableId="1889536246">
    <w:abstractNumId w:val="22"/>
  </w:num>
  <w:num w:numId="16" w16cid:durableId="885531161">
    <w:abstractNumId w:val="10"/>
  </w:num>
  <w:num w:numId="17" w16cid:durableId="667096452">
    <w:abstractNumId w:val="8"/>
  </w:num>
  <w:num w:numId="18" w16cid:durableId="1808277156">
    <w:abstractNumId w:val="7"/>
  </w:num>
  <w:num w:numId="19" w16cid:durableId="1912109695">
    <w:abstractNumId w:val="6"/>
  </w:num>
  <w:num w:numId="20" w16cid:durableId="1534688342">
    <w:abstractNumId w:val="5"/>
  </w:num>
  <w:num w:numId="21" w16cid:durableId="86852847">
    <w:abstractNumId w:val="9"/>
  </w:num>
  <w:num w:numId="22" w16cid:durableId="1529835399">
    <w:abstractNumId w:val="4"/>
  </w:num>
  <w:num w:numId="23" w16cid:durableId="1480419938">
    <w:abstractNumId w:val="3"/>
  </w:num>
  <w:num w:numId="24" w16cid:durableId="933441861">
    <w:abstractNumId w:val="2"/>
  </w:num>
  <w:num w:numId="25" w16cid:durableId="83692006">
    <w:abstractNumId w:val="1"/>
  </w:num>
  <w:num w:numId="26" w16cid:durableId="1831754941">
    <w:abstractNumId w:val="15"/>
  </w:num>
  <w:num w:numId="27" w16cid:durableId="153958789">
    <w:abstractNumId w:val="19"/>
  </w:num>
  <w:num w:numId="28" w16cid:durableId="2018192563">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34"/>
    <w:rsid w:val="00003A17"/>
    <w:rsid w:val="00006EC3"/>
    <w:rsid w:val="000126DB"/>
    <w:rsid w:val="0001390B"/>
    <w:rsid w:val="00013A0F"/>
    <w:rsid w:val="00015785"/>
    <w:rsid w:val="00017E0E"/>
    <w:rsid w:val="00024341"/>
    <w:rsid w:val="000251C2"/>
    <w:rsid w:val="00026A3C"/>
    <w:rsid w:val="00027719"/>
    <w:rsid w:val="00027F78"/>
    <w:rsid w:val="00032AFB"/>
    <w:rsid w:val="00035713"/>
    <w:rsid w:val="000426D0"/>
    <w:rsid w:val="00044C60"/>
    <w:rsid w:val="0005012C"/>
    <w:rsid w:val="00051489"/>
    <w:rsid w:val="00052436"/>
    <w:rsid w:val="00053E72"/>
    <w:rsid w:val="00057F86"/>
    <w:rsid w:val="0006127C"/>
    <w:rsid w:val="000667BA"/>
    <w:rsid w:val="000711B8"/>
    <w:rsid w:val="00071727"/>
    <w:rsid w:val="0007352C"/>
    <w:rsid w:val="000745B2"/>
    <w:rsid w:val="000775C2"/>
    <w:rsid w:val="00077AD8"/>
    <w:rsid w:val="00080824"/>
    <w:rsid w:val="000827C5"/>
    <w:rsid w:val="000934C9"/>
    <w:rsid w:val="00093911"/>
    <w:rsid w:val="00094EDE"/>
    <w:rsid w:val="000974F4"/>
    <w:rsid w:val="000A474B"/>
    <w:rsid w:val="000B0A4A"/>
    <w:rsid w:val="000B6D77"/>
    <w:rsid w:val="000C187B"/>
    <w:rsid w:val="000C3488"/>
    <w:rsid w:val="000C397C"/>
    <w:rsid w:val="000C3AFF"/>
    <w:rsid w:val="000C4DBF"/>
    <w:rsid w:val="000C5056"/>
    <w:rsid w:val="000C705B"/>
    <w:rsid w:val="000D475C"/>
    <w:rsid w:val="000D6BD5"/>
    <w:rsid w:val="000E23FE"/>
    <w:rsid w:val="000E291C"/>
    <w:rsid w:val="000E36F3"/>
    <w:rsid w:val="000E7CB5"/>
    <w:rsid w:val="000F14AB"/>
    <w:rsid w:val="000F2A09"/>
    <w:rsid w:val="000F70F5"/>
    <w:rsid w:val="000F719F"/>
    <w:rsid w:val="00107966"/>
    <w:rsid w:val="00110424"/>
    <w:rsid w:val="00110E9B"/>
    <w:rsid w:val="00112E75"/>
    <w:rsid w:val="00113E0A"/>
    <w:rsid w:val="00122DE8"/>
    <w:rsid w:val="00123638"/>
    <w:rsid w:val="00125134"/>
    <w:rsid w:val="00131BCD"/>
    <w:rsid w:val="00133123"/>
    <w:rsid w:val="00137EE4"/>
    <w:rsid w:val="001435B6"/>
    <w:rsid w:val="00147C28"/>
    <w:rsid w:val="0015129B"/>
    <w:rsid w:val="001512BC"/>
    <w:rsid w:val="001549E3"/>
    <w:rsid w:val="0015557B"/>
    <w:rsid w:val="00157D29"/>
    <w:rsid w:val="0017571A"/>
    <w:rsid w:val="00176833"/>
    <w:rsid w:val="00176BE2"/>
    <w:rsid w:val="001862DB"/>
    <w:rsid w:val="00186357"/>
    <w:rsid w:val="001873C8"/>
    <w:rsid w:val="00194664"/>
    <w:rsid w:val="00196CDD"/>
    <w:rsid w:val="001A00A3"/>
    <w:rsid w:val="001A12D4"/>
    <w:rsid w:val="001B64F2"/>
    <w:rsid w:val="001B66C5"/>
    <w:rsid w:val="001C72D3"/>
    <w:rsid w:val="001D0557"/>
    <w:rsid w:val="001D1FC4"/>
    <w:rsid w:val="001E0123"/>
    <w:rsid w:val="001E211C"/>
    <w:rsid w:val="001E24F0"/>
    <w:rsid w:val="001E4986"/>
    <w:rsid w:val="001F00C3"/>
    <w:rsid w:val="001F3B3F"/>
    <w:rsid w:val="001F720A"/>
    <w:rsid w:val="001F79DD"/>
    <w:rsid w:val="00201239"/>
    <w:rsid w:val="0020456C"/>
    <w:rsid w:val="0020599A"/>
    <w:rsid w:val="0020674F"/>
    <w:rsid w:val="0021177D"/>
    <w:rsid w:val="002144B4"/>
    <w:rsid w:val="002147BC"/>
    <w:rsid w:val="00217DAE"/>
    <w:rsid w:val="0022057D"/>
    <w:rsid w:val="00227396"/>
    <w:rsid w:val="002334CD"/>
    <w:rsid w:val="002344F6"/>
    <w:rsid w:val="0023524F"/>
    <w:rsid w:val="00241E83"/>
    <w:rsid w:val="00242BEC"/>
    <w:rsid w:val="00243174"/>
    <w:rsid w:val="00246882"/>
    <w:rsid w:val="00246E16"/>
    <w:rsid w:val="00250F4C"/>
    <w:rsid w:val="002526D6"/>
    <w:rsid w:val="00254FC7"/>
    <w:rsid w:val="002550CC"/>
    <w:rsid w:val="002551DE"/>
    <w:rsid w:val="002566A8"/>
    <w:rsid w:val="00263268"/>
    <w:rsid w:val="002843B3"/>
    <w:rsid w:val="002859D4"/>
    <w:rsid w:val="00297538"/>
    <w:rsid w:val="002A1900"/>
    <w:rsid w:val="002A3BF5"/>
    <w:rsid w:val="002A5CBE"/>
    <w:rsid w:val="002A6483"/>
    <w:rsid w:val="002A6D62"/>
    <w:rsid w:val="002B0301"/>
    <w:rsid w:val="002B1A69"/>
    <w:rsid w:val="002B3C33"/>
    <w:rsid w:val="002B4897"/>
    <w:rsid w:val="002C0783"/>
    <w:rsid w:val="002C0D80"/>
    <w:rsid w:val="002C0E69"/>
    <w:rsid w:val="002C52AD"/>
    <w:rsid w:val="002C6237"/>
    <w:rsid w:val="002C7F1F"/>
    <w:rsid w:val="002D1A1E"/>
    <w:rsid w:val="002D2B97"/>
    <w:rsid w:val="002D7139"/>
    <w:rsid w:val="002D7706"/>
    <w:rsid w:val="002E5B13"/>
    <w:rsid w:val="002E6ED0"/>
    <w:rsid w:val="002F5749"/>
    <w:rsid w:val="00300277"/>
    <w:rsid w:val="0030255A"/>
    <w:rsid w:val="00302D31"/>
    <w:rsid w:val="00305E4C"/>
    <w:rsid w:val="00311803"/>
    <w:rsid w:val="0031369A"/>
    <w:rsid w:val="00314953"/>
    <w:rsid w:val="00315822"/>
    <w:rsid w:val="003203B1"/>
    <w:rsid w:val="00327BBA"/>
    <w:rsid w:val="00332C96"/>
    <w:rsid w:val="003345E1"/>
    <w:rsid w:val="0034529B"/>
    <w:rsid w:val="0034566A"/>
    <w:rsid w:val="003461C9"/>
    <w:rsid w:val="00346FA5"/>
    <w:rsid w:val="003562F5"/>
    <w:rsid w:val="00361247"/>
    <w:rsid w:val="00361659"/>
    <w:rsid w:val="00363101"/>
    <w:rsid w:val="0036522B"/>
    <w:rsid w:val="00365337"/>
    <w:rsid w:val="003658CD"/>
    <w:rsid w:val="00365995"/>
    <w:rsid w:val="00365E20"/>
    <w:rsid w:val="003669A4"/>
    <w:rsid w:val="00366FA4"/>
    <w:rsid w:val="00367B4B"/>
    <w:rsid w:val="00372150"/>
    <w:rsid w:val="0037395C"/>
    <w:rsid w:val="00374719"/>
    <w:rsid w:val="00375BC0"/>
    <w:rsid w:val="00383F49"/>
    <w:rsid w:val="00390955"/>
    <w:rsid w:val="00390F50"/>
    <w:rsid w:val="003A064A"/>
    <w:rsid w:val="003A3EF8"/>
    <w:rsid w:val="003A50D7"/>
    <w:rsid w:val="003A6291"/>
    <w:rsid w:val="003B51BC"/>
    <w:rsid w:val="003B5A44"/>
    <w:rsid w:val="003B5D4D"/>
    <w:rsid w:val="003C2061"/>
    <w:rsid w:val="003D29F9"/>
    <w:rsid w:val="003D488F"/>
    <w:rsid w:val="003D5202"/>
    <w:rsid w:val="003D6DE4"/>
    <w:rsid w:val="003D6E61"/>
    <w:rsid w:val="003D747E"/>
    <w:rsid w:val="003E0F89"/>
    <w:rsid w:val="003E1373"/>
    <w:rsid w:val="003E14B9"/>
    <w:rsid w:val="003E3322"/>
    <w:rsid w:val="003E599B"/>
    <w:rsid w:val="003F1CE6"/>
    <w:rsid w:val="003F62BD"/>
    <w:rsid w:val="00400E94"/>
    <w:rsid w:val="004024F5"/>
    <w:rsid w:val="004058D0"/>
    <w:rsid w:val="004071DB"/>
    <w:rsid w:val="00417DD9"/>
    <w:rsid w:val="004206BB"/>
    <w:rsid w:val="004240C6"/>
    <w:rsid w:val="00440082"/>
    <w:rsid w:val="004402EF"/>
    <w:rsid w:val="00441A79"/>
    <w:rsid w:val="0044402D"/>
    <w:rsid w:val="004447CD"/>
    <w:rsid w:val="00447693"/>
    <w:rsid w:val="004517BC"/>
    <w:rsid w:val="004538CA"/>
    <w:rsid w:val="00461F4A"/>
    <w:rsid w:val="00463BEA"/>
    <w:rsid w:val="0046722B"/>
    <w:rsid w:val="00467FAB"/>
    <w:rsid w:val="00470D3B"/>
    <w:rsid w:val="00472501"/>
    <w:rsid w:val="0047597D"/>
    <w:rsid w:val="00476611"/>
    <w:rsid w:val="00481771"/>
    <w:rsid w:val="00481D42"/>
    <w:rsid w:val="00482052"/>
    <w:rsid w:val="00482144"/>
    <w:rsid w:val="00486016"/>
    <w:rsid w:val="00487DA8"/>
    <w:rsid w:val="00490895"/>
    <w:rsid w:val="004947CB"/>
    <w:rsid w:val="004970AD"/>
    <w:rsid w:val="004A0FEF"/>
    <w:rsid w:val="004A111C"/>
    <w:rsid w:val="004A4C8E"/>
    <w:rsid w:val="004B0722"/>
    <w:rsid w:val="004B1D1D"/>
    <w:rsid w:val="004B2A94"/>
    <w:rsid w:val="004B6F2A"/>
    <w:rsid w:val="004C2396"/>
    <w:rsid w:val="004C7002"/>
    <w:rsid w:val="004D2BC3"/>
    <w:rsid w:val="004D4BB9"/>
    <w:rsid w:val="004F3FC9"/>
    <w:rsid w:val="0050058C"/>
    <w:rsid w:val="005056A5"/>
    <w:rsid w:val="00506CE0"/>
    <w:rsid w:val="00511379"/>
    <w:rsid w:val="0051294E"/>
    <w:rsid w:val="005208E3"/>
    <w:rsid w:val="00525726"/>
    <w:rsid w:val="005276A4"/>
    <w:rsid w:val="0052787B"/>
    <w:rsid w:val="0053177C"/>
    <w:rsid w:val="00537277"/>
    <w:rsid w:val="00537F3B"/>
    <w:rsid w:val="00542141"/>
    <w:rsid w:val="005425C3"/>
    <w:rsid w:val="00544ED4"/>
    <w:rsid w:val="005458DE"/>
    <w:rsid w:val="00557BA4"/>
    <w:rsid w:val="00564355"/>
    <w:rsid w:val="005815A2"/>
    <w:rsid w:val="005921CC"/>
    <w:rsid w:val="005A540F"/>
    <w:rsid w:val="005B0DE0"/>
    <w:rsid w:val="005B3B2F"/>
    <w:rsid w:val="005B5302"/>
    <w:rsid w:val="005B6575"/>
    <w:rsid w:val="005C0697"/>
    <w:rsid w:val="005C235D"/>
    <w:rsid w:val="005C6B82"/>
    <w:rsid w:val="005C7488"/>
    <w:rsid w:val="005D0649"/>
    <w:rsid w:val="005D2C8A"/>
    <w:rsid w:val="005D7B00"/>
    <w:rsid w:val="005E2D6A"/>
    <w:rsid w:val="005E6C7C"/>
    <w:rsid w:val="005F0095"/>
    <w:rsid w:val="005F1204"/>
    <w:rsid w:val="005F723C"/>
    <w:rsid w:val="006016B6"/>
    <w:rsid w:val="0060703D"/>
    <w:rsid w:val="00612294"/>
    <w:rsid w:val="00613CDB"/>
    <w:rsid w:val="0061736D"/>
    <w:rsid w:val="00617CC3"/>
    <w:rsid w:val="00622ECD"/>
    <w:rsid w:val="00626EFB"/>
    <w:rsid w:val="00635543"/>
    <w:rsid w:val="0064266A"/>
    <w:rsid w:val="00643DED"/>
    <w:rsid w:val="00644AE0"/>
    <w:rsid w:val="006544D9"/>
    <w:rsid w:val="006557F4"/>
    <w:rsid w:val="00657AC8"/>
    <w:rsid w:val="00657ED5"/>
    <w:rsid w:val="00661735"/>
    <w:rsid w:val="0066266A"/>
    <w:rsid w:val="006666CC"/>
    <w:rsid w:val="006676DA"/>
    <w:rsid w:val="00671281"/>
    <w:rsid w:val="00673CDF"/>
    <w:rsid w:val="0067441B"/>
    <w:rsid w:val="00676E67"/>
    <w:rsid w:val="00682266"/>
    <w:rsid w:val="00682513"/>
    <w:rsid w:val="00683BB7"/>
    <w:rsid w:val="006944F2"/>
    <w:rsid w:val="006A08DE"/>
    <w:rsid w:val="006A0A8F"/>
    <w:rsid w:val="006A0D4C"/>
    <w:rsid w:val="006A183A"/>
    <w:rsid w:val="006B7B30"/>
    <w:rsid w:val="006C0469"/>
    <w:rsid w:val="006C0B9C"/>
    <w:rsid w:val="006C4191"/>
    <w:rsid w:val="006C5716"/>
    <w:rsid w:val="006C5960"/>
    <w:rsid w:val="006C6D24"/>
    <w:rsid w:val="006C78BE"/>
    <w:rsid w:val="006C7E1D"/>
    <w:rsid w:val="006D0C33"/>
    <w:rsid w:val="006D50A5"/>
    <w:rsid w:val="006E19DE"/>
    <w:rsid w:val="006E2076"/>
    <w:rsid w:val="006E24C1"/>
    <w:rsid w:val="006E4E4F"/>
    <w:rsid w:val="006E7E5E"/>
    <w:rsid w:val="0070020A"/>
    <w:rsid w:val="0070241D"/>
    <w:rsid w:val="0070439E"/>
    <w:rsid w:val="0071206E"/>
    <w:rsid w:val="00715B75"/>
    <w:rsid w:val="00716BA2"/>
    <w:rsid w:val="00717DFA"/>
    <w:rsid w:val="00720E8D"/>
    <w:rsid w:val="007238EB"/>
    <w:rsid w:val="00730B5D"/>
    <w:rsid w:val="00730B77"/>
    <w:rsid w:val="00733799"/>
    <w:rsid w:val="0073414B"/>
    <w:rsid w:val="0073437F"/>
    <w:rsid w:val="007355AA"/>
    <w:rsid w:val="00742939"/>
    <w:rsid w:val="007450FA"/>
    <w:rsid w:val="00745C17"/>
    <w:rsid w:val="00750B65"/>
    <w:rsid w:val="0075103F"/>
    <w:rsid w:val="007554D1"/>
    <w:rsid w:val="00762C75"/>
    <w:rsid w:val="00764367"/>
    <w:rsid w:val="007743B3"/>
    <w:rsid w:val="007752F8"/>
    <w:rsid w:val="00783976"/>
    <w:rsid w:val="00785E73"/>
    <w:rsid w:val="007A02E7"/>
    <w:rsid w:val="007A0E63"/>
    <w:rsid w:val="007A3264"/>
    <w:rsid w:val="007A4E19"/>
    <w:rsid w:val="007A6EE1"/>
    <w:rsid w:val="007C0841"/>
    <w:rsid w:val="007C14A2"/>
    <w:rsid w:val="007C4313"/>
    <w:rsid w:val="007D2CFA"/>
    <w:rsid w:val="007D5516"/>
    <w:rsid w:val="007D72AB"/>
    <w:rsid w:val="007E645A"/>
    <w:rsid w:val="007F022C"/>
    <w:rsid w:val="007F0435"/>
    <w:rsid w:val="007F0869"/>
    <w:rsid w:val="007F2153"/>
    <w:rsid w:val="007F75CB"/>
    <w:rsid w:val="00801DF2"/>
    <w:rsid w:val="00804A89"/>
    <w:rsid w:val="008052EE"/>
    <w:rsid w:val="00806332"/>
    <w:rsid w:val="008115A5"/>
    <w:rsid w:val="00820E35"/>
    <w:rsid w:val="0082136E"/>
    <w:rsid w:val="0082150F"/>
    <w:rsid w:val="008216C9"/>
    <w:rsid w:val="0082602F"/>
    <w:rsid w:val="00830E4B"/>
    <w:rsid w:val="00833DD2"/>
    <w:rsid w:val="00840668"/>
    <w:rsid w:val="00841C7A"/>
    <w:rsid w:val="00841DE8"/>
    <w:rsid w:val="00843258"/>
    <w:rsid w:val="0084557D"/>
    <w:rsid w:val="00855038"/>
    <w:rsid w:val="0085646C"/>
    <w:rsid w:val="0085795C"/>
    <w:rsid w:val="00862650"/>
    <w:rsid w:val="00864068"/>
    <w:rsid w:val="00867772"/>
    <w:rsid w:val="00870319"/>
    <w:rsid w:val="008707C4"/>
    <w:rsid w:val="008756F7"/>
    <w:rsid w:val="00884397"/>
    <w:rsid w:val="0088465E"/>
    <w:rsid w:val="00887377"/>
    <w:rsid w:val="00897027"/>
    <w:rsid w:val="008A0814"/>
    <w:rsid w:val="008A5245"/>
    <w:rsid w:val="008A6550"/>
    <w:rsid w:val="008A6644"/>
    <w:rsid w:val="008B0201"/>
    <w:rsid w:val="008B2822"/>
    <w:rsid w:val="008B527A"/>
    <w:rsid w:val="008B7F8F"/>
    <w:rsid w:val="008B7FAB"/>
    <w:rsid w:val="008C40D2"/>
    <w:rsid w:val="008C4402"/>
    <w:rsid w:val="008D25A2"/>
    <w:rsid w:val="008D429A"/>
    <w:rsid w:val="008D733E"/>
    <w:rsid w:val="008E14B1"/>
    <w:rsid w:val="008E4E54"/>
    <w:rsid w:val="008F2055"/>
    <w:rsid w:val="008F39BA"/>
    <w:rsid w:val="008F3B3D"/>
    <w:rsid w:val="008F408C"/>
    <w:rsid w:val="008F47F3"/>
    <w:rsid w:val="008F5D0D"/>
    <w:rsid w:val="008F6006"/>
    <w:rsid w:val="008F740F"/>
    <w:rsid w:val="009001D3"/>
    <w:rsid w:val="00904342"/>
    <w:rsid w:val="0090456C"/>
    <w:rsid w:val="009047B5"/>
    <w:rsid w:val="00904D9B"/>
    <w:rsid w:val="009109BE"/>
    <w:rsid w:val="00912DBA"/>
    <w:rsid w:val="00913BB9"/>
    <w:rsid w:val="00916D35"/>
    <w:rsid w:val="00924579"/>
    <w:rsid w:val="00925C5B"/>
    <w:rsid w:val="00934253"/>
    <w:rsid w:val="0094246A"/>
    <w:rsid w:val="00944D4F"/>
    <w:rsid w:val="00945D9B"/>
    <w:rsid w:val="0094655E"/>
    <w:rsid w:val="009564B5"/>
    <w:rsid w:val="009567D8"/>
    <w:rsid w:val="00956B5E"/>
    <w:rsid w:val="00956DBD"/>
    <w:rsid w:val="009603A7"/>
    <w:rsid w:val="009606D7"/>
    <w:rsid w:val="0096212C"/>
    <w:rsid w:val="009641CC"/>
    <w:rsid w:val="00965C70"/>
    <w:rsid w:val="00967DE5"/>
    <w:rsid w:val="009701B8"/>
    <w:rsid w:val="0097167B"/>
    <w:rsid w:val="009739C6"/>
    <w:rsid w:val="00974F08"/>
    <w:rsid w:val="00982443"/>
    <w:rsid w:val="0098334B"/>
    <w:rsid w:val="00984C3D"/>
    <w:rsid w:val="009923A2"/>
    <w:rsid w:val="009927C6"/>
    <w:rsid w:val="009940DD"/>
    <w:rsid w:val="009A19EF"/>
    <w:rsid w:val="009A3B37"/>
    <w:rsid w:val="009A47F4"/>
    <w:rsid w:val="009B1EF8"/>
    <w:rsid w:val="009B2041"/>
    <w:rsid w:val="009B531B"/>
    <w:rsid w:val="009C22AE"/>
    <w:rsid w:val="009C6925"/>
    <w:rsid w:val="009D45B8"/>
    <w:rsid w:val="009E27BB"/>
    <w:rsid w:val="009E4B52"/>
    <w:rsid w:val="009E51C3"/>
    <w:rsid w:val="009F1B4C"/>
    <w:rsid w:val="00A01D6E"/>
    <w:rsid w:val="00A02E74"/>
    <w:rsid w:val="00A0660C"/>
    <w:rsid w:val="00A0695F"/>
    <w:rsid w:val="00A14A3B"/>
    <w:rsid w:val="00A21298"/>
    <w:rsid w:val="00A22A11"/>
    <w:rsid w:val="00A23CA6"/>
    <w:rsid w:val="00A321A9"/>
    <w:rsid w:val="00A351BB"/>
    <w:rsid w:val="00A35550"/>
    <w:rsid w:val="00A35F53"/>
    <w:rsid w:val="00A406BF"/>
    <w:rsid w:val="00A51307"/>
    <w:rsid w:val="00A57A54"/>
    <w:rsid w:val="00A57D48"/>
    <w:rsid w:val="00A620E4"/>
    <w:rsid w:val="00A6313F"/>
    <w:rsid w:val="00A65E5D"/>
    <w:rsid w:val="00A672A1"/>
    <w:rsid w:val="00A70814"/>
    <w:rsid w:val="00A710EB"/>
    <w:rsid w:val="00A74546"/>
    <w:rsid w:val="00A7500C"/>
    <w:rsid w:val="00A775E4"/>
    <w:rsid w:val="00A77747"/>
    <w:rsid w:val="00A818AB"/>
    <w:rsid w:val="00A818B7"/>
    <w:rsid w:val="00A818F1"/>
    <w:rsid w:val="00A82095"/>
    <w:rsid w:val="00A82261"/>
    <w:rsid w:val="00A82E6D"/>
    <w:rsid w:val="00A83EAC"/>
    <w:rsid w:val="00A84032"/>
    <w:rsid w:val="00A86900"/>
    <w:rsid w:val="00A87FF1"/>
    <w:rsid w:val="00A9227F"/>
    <w:rsid w:val="00A92356"/>
    <w:rsid w:val="00AB0902"/>
    <w:rsid w:val="00AB165C"/>
    <w:rsid w:val="00AB6123"/>
    <w:rsid w:val="00AC67B5"/>
    <w:rsid w:val="00AD0472"/>
    <w:rsid w:val="00AD1D08"/>
    <w:rsid w:val="00AE3B2B"/>
    <w:rsid w:val="00AE3F0B"/>
    <w:rsid w:val="00AF7569"/>
    <w:rsid w:val="00B0113E"/>
    <w:rsid w:val="00B01F5F"/>
    <w:rsid w:val="00B06597"/>
    <w:rsid w:val="00B118BA"/>
    <w:rsid w:val="00B11DDC"/>
    <w:rsid w:val="00B14DBB"/>
    <w:rsid w:val="00B161CA"/>
    <w:rsid w:val="00B23CB3"/>
    <w:rsid w:val="00B24D82"/>
    <w:rsid w:val="00B259E3"/>
    <w:rsid w:val="00B25E4D"/>
    <w:rsid w:val="00B274E2"/>
    <w:rsid w:val="00B30CF5"/>
    <w:rsid w:val="00B30EB7"/>
    <w:rsid w:val="00B31E41"/>
    <w:rsid w:val="00B3321B"/>
    <w:rsid w:val="00B335CC"/>
    <w:rsid w:val="00B355BB"/>
    <w:rsid w:val="00B36EDF"/>
    <w:rsid w:val="00B37E12"/>
    <w:rsid w:val="00B45496"/>
    <w:rsid w:val="00B52015"/>
    <w:rsid w:val="00B52F47"/>
    <w:rsid w:val="00B5352A"/>
    <w:rsid w:val="00B5535B"/>
    <w:rsid w:val="00B57F7E"/>
    <w:rsid w:val="00B6039C"/>
    <w:rsid w:val="00B62389"/>
    <w:rsid w:val="00B65488"/>
    <w:rsid w:val="00B657A5"/>
    <w:rsid w:val="00B6707E"/>
    <w:rsid w:val="00B74E83"/>
    <w:rsid w:val="00B762C5"/>
    <w:rsid w:val="00B77D63"/>
    <w:rsid w:val="00B83A33"/>
    <w:rsid w:val="00B92BF5"/>
    <w:rsid w:val="00B92C70"/>
    <w:rsid w:val="00B92F52"/>
    <w:rsid w:val="00B930D7"/>
    <w:rsid w:val="00B96D51"/>
    <w:rsid w:val="00B97083"/>
    <w:rsid w:val="00B974C0"/>
    <w:rsid w:val="00BA3B7C"/>
    <w:rsid w:val="00BA5FAF"/>
    <w:rsid w:val="00BB3999"/>
    <w:rsid w:val="00BB692D"/>
    <w:rsid w:val="00BC030B"/>
    <w:rsid w:val="00BC1F31"/>
    <w:rsid w:val="00BD05B3"/>
    <w:rsid w:val="00BD6408"/>
    <w:rsid w:val="00BE0519"/>
    <w:rsid w:val="00BE2DF9"/>
    <w:rsid w:val="00BE493A"/>
    <w:rsid w:val="00BF0CBA"/>
    <w:rsid w:val="00C0050E"/>
    <w:rsid w:val="00C032D3"/>
    <w:rsid w:val="00C03EFE"/>
    <w:rsid w:val="00C03F26"/>
    <w:rsid w:val="00C04A04"/>
    <w:rsid w:val="00C065C7"/>
    <w:rsid w:val="00C06859"/>
    <w:rsid w:val="00C12E1F"/>
    <w:rsid w:val="00C13DFC"/>
    <w:rsid w:val="00C156AB"/>
    <w:rsid w:val="00C15827"/>
    <w:rsid w:val="00C177B7"/>
    <w:rsid w:val="00C24F13"/>
    <w:rsid w:val="00C2624C"/>
    <w:rsid w:val="00C34375"/>
    <w:rsid w:val="00C3481B"/>
    <w:rsid w:val="00C34DD8"/>
    <w:rsid w:val="00C41485"/>
    <w:rsid w:val="00C41558"/>
    <w:rsid w:val="00C41620"/>
    <w:rsid w:val="00C476ED"/>
    <w:rsid w:val="00C50801"/>
    <w:rsid w:val="00C57463"/>
    <w:rsid w:val="00C6021A"/>
    <w:rsid w:val="00C6086F"/>
    <w:rsid w:val="00C61D2D"/>
    <w:rsid w:val="00C62B55"/>
    <w:rsid w:val="00C72332"/>
    <w:rsid w:val="00C7299D"/>
    <w:rsid w:val="00C741AB"/>
    <w:rsid w:val="00C772AA"/>
    <w:rsid w:val="00C77B06"/>
    <w:rsid w:val="00C8113A"/>
    <w:rsid w:val="00C82A73"/>
    <w:rsid w:val="00C85F9F"/>
    <w:rsid w:val="00CA2AD1"/>
    <w:rsid w:val="00CA4F4D"/>
    <w:rsid w:val="00CA69C7"/>
    <w:rsid w:val="00CA6B99"/>
    <w:rsid w:val="00CB0816"/>
    <w:rsid w:val="00CB463D"/>
    <w:rsid w:val="00CC58BE"/>
    <w:rsid w:val="00CC73C0"/>
    <w:rsid w:val="00CD1F8C"/>
    <w:rsid w:val="00CD6BEF"/>
    <w:rsid w:val="00CE0860"/>
    <w:rsid w:val="00CE69F4"/>
    <w:rsid w:val="00CF1C65"/>
    <w:rsid w:val="00CF3051"/>
    <w:rsid w:val="00CF30A5"/>
    <w:rsid w:val="00CF326D"/>
    <w:rsid w:val="00CF3F4A"/>
    <w:rsid w:val="00D02BCA"/>
    <w:rsid w:val="00D06BFE"/>
    <w:rsid w:val="00D07064"/>
    <w:rsid w:val="00D07795"/>
    <w:rsid w:val="00D12293"/>
    <w:rsid w:val="00D12AF8"/>
    <w:rsid w:val="00D14A5E"/>
    <w:rsid w:val="00D17920"/>
    <w:rsid w:val="00D17AE5"/>
    <w:rsid w:val="00D2035D"/>
    <w:rsid w:val="00D2320E"/>
    <w:rsid w:val="00D23A3E"/>
    <w:rsid w:val="00D30D53"/>
    <w:rsid w:val="00D310FF"/>
    <w:rsid w:val="00D379EA"/>
    <w:rsid w:val="00D42C6A"/>
    <w:rsid w:val="00D43395"/>
    <w:rsid w:val="00D52794"/>
    <w:rsid w:val="00D535B5"/>
    <w:rsid w:val="00D5656A"/>
    <w:rsid w:val="00D57AB3"/>
    <w:rsid w:val="00D60E9B"/>
    <w:rsid w:val="00D62983"/>
    <w:rsid w:val="00D658F8"/>
    <w:rsid w:val="00D6667B"/>
    <w:rsid w:val="00D66D93"/>
    <w:rsid w:val="00D70910"/>
    <w:rsid w:val="00D71969"/>
    <w:rsid w:val="00D73F8C"/>
    <w:rsid w:val="00D772A1"/>
    <w:rsid w:val="00D8261A"/>
    <w:rsid w:val="00D85FDB"/>
    <w:rsid w:val="00D86BF0"/>
    <w:rsid w:val="00D87D3A"/>
    <w:rsid w:val="00D97084"/>
    <w:rsid w:val="00D97472"/>
    <w:rsid w:val="00DA0069"/>
    <w:rsid w:val="00DA04A9"/>
    <w:rsid w:val="00DA5D80"/>
    <w:rsid w:val="00DB0D49"/>
    <w:rsid w:val="00DB68B2"/>
    <w:rsid w:val="00DC3496"/>
    <w:rsid w:val="00DC4720"/>
    <w:rsid w:val="00DC5372"/>
    <w:rsid w:val="00DC5E41"/>
    <w:rsid w:val="00DC7ABF"/>
    <w:rsid w:val="00DD07D5"/>
    <w:rsid w:val="00DE0447"/>
    <w:rsid w:val="00DE1057"/>
    <w:rsid w:val="00DE163C"/>
    <w:rsid w:val="00DF0BEB"/>
    <w:rsid w:val="00DF377E"/>
    <w:rsid w:val="00DF3D00"/>
    <w:rsid w:val="00DF65F0"/>
    <w:rsid w:val="00DF7836"/>
    <w:rsid w:val="00E03D3D"/>
    <w:rsid w:val="00E056C8"/>
    <w:rsid w:val="00E064DD"/>
    <w:rsid w:val="00E06F5A"/>
    <w:rsid w:val="00E1153F"/>
    <w:rsid w:val="00E1400F"/>
    <w:rsid w:val="00E334C3"/>
    <w:rsid w:val="00E34FDA"/>
    <w:rsid w:val="00E37490"/>
    <w:rsid w:val="00E37515"/>
    <w:rsid w:val="00E37BF4"/>
    <w:rsid w:val="00E44F4A"/>
    <w:rsid w:val="00E45D9A"/>
    <w:rsid w:val="00E537FC"/>
    <w:rsid w:val="00E5583E"/>
    <w:rsid w:val="00E61240"/>
    <w:rsid w:val="00E62067"/>
    <w:rsid w:val="00E6249F"/>
    <w:rsid w:val="00E67EB7"/>
    <w:rsid w:val="00E72FF5"/>
    <w:rsid w:val="00E74571"/>
    <w:rsid w:val="00E81C53"/>
    <w:rsid w:val="00E82299"/>
    <w:rsid w:val="00E85570"/>
    <w:rsid w:val="00E86E32"/>
    <w:rsid w:val="00E9120D"/>
    <w:rsid w:val="00E94888"/>
    <w:rsid w:val="00E94D17"/>
    <w:rsid w:val="00EA27FC"/>
    <w:rsid w:val="00EA52DC"/>
    <w:rsid w:val="00EB023F"/>
    <w:rsid w:val="00EB0D6D"/>
    <w:rsid w:val="00EB1044"/>
    <w:rsid w:val="00EB36E6"/>
    <w:rsid w:val="00EB402C"/>
    <w:rsid w:val="00EB4498"/>
    <w:rsid w:val="00EB4E3E"/>
    <w:rsid w:val="00EB6DFA"/>
    <w:rsid w:val="00EB7FD4"/>
    <w:rsid w:val="00EC0220"/>
    <w:rsid w:val="00EC285A"/>
    <w:rsid w:val="00EC6D7D"/>
    <w:rsid w:val="00ED294E"/>
    <w:rsid w:val="00ED2ED4"/>
    <w:rsid w:val="00ED7E0E"/>
    <w:rsid w:val="00EE6C81"/>
    <w:rsid w:val="00EF0ED7"/>
    <w:rsid w:val="00EF3B10"/>
    <w:rsid w:val="00EF5BD8"/>
    <w:rsid w:val="00EF6C2B"/>
    <w:rsid w:val="00F00ABC"/>
    <w:rsid w:val="00F0320D"/>
    <w:rsid w:val="00F03A8D"/>
    <w:rsid w:val="00F043C6"/>
    <w:rsid w:val="00F0471B"/>
    <w:rsid w:val="00F0701B"/>
    <w:rsid w:val="00F17410"/>
    <w:rsid w:val="00F21014"/>
    <w:rsid w:val="00F21AA2"/>
    <w:rsid w:val="00F25C31"/>
    <w:rsid w:val="00F26D50"/>
    <w:rsid w:val="00F3323C"/>
    <w:rsid w:val="00F35B8C"/>
    <w:rsid w:val="00F414D0"/>
    <w:rsid w:val="00F45D07"/>
    <w:rsid w:val="00F461ED"/>
    <w:rsid w:val="00F57DCE"/>
    <w:rsid w:val="00F668A2"/>
    <w:rsid w:val="00F67F7D"/>
    <w:rsid w:val="00F71AD2"/>
    <w:rsid w:val="00F7366F"/>
    <w:rsid w:val="00F74BA1"/>
    <w:rsid w:val="00F766EA"/>
    <w:rsid w:val="00F8036A"/>
    <w:rsid w:val="00F80973"/>
    <w:rsid w:val="00F825B5"/>
    <w:rsid w:val="00F871D4"/>
    <w:rsid w:val="00F906BC"/>
    <w:rsid w:val="00F90E03"/>
    <w:rsid w:val="00FA03BE"/>
    <w:rsid w:val="00FA0EC9"/>
    <w:rsid w:val="00FA29B4"/>
    <w:rsid w:val="00FA31CD"/>
    <w:rsid w:val="00FA36FB"/>
    <w:rsid w:val="00FA3C0A"/>
    <w:rsid w:val="00FA6AD6"/>
    <w:rsid w:val="00FB0DA0"/>
    <w:rsid w:val="00FB6822"/>
    <w:rsid w:val="00FC17F6"/>
    <w:rsid w:val="00FC18D9"/>
    <w:rsid w:val="00FC5E94"/>
    <w:rsid w:val="00FC62A2"/>
    <w:rsid w:val="00FE08C8"/>
    <w:rsid w:val="00FE4DD7"/>
    <w:rsid w:val="00FE59AB"/>
    <w:rsid w:val="00FE5EC5"/>
    <w:rsid w:val="00FF1C63"/>
    <w:rsid w:val="00FF2DE3"/>
    <w:rsid w:val="00FF3086"/>
    <w:rsid w:val="00FF7CB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99B012"/>
  <w14:defaultImageDpi w14:val="300"/>
  <w15:docId w15:val="{9A90651E-5AC3-45DE-ADEB-C1A88BD6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2A1"/>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125134"/>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B92C70"/>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92C70"/>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92C70"/>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92C70"/>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92C70"/>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92C70"/>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92C70"/>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92C70"/>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92C70"/>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B92C70"/>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B92C70"/>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B92C70"/>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B92C70"/>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B92C70"/>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B92C70"/>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B92C70"/>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B92C70"/>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B92C70"/>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B92C70"/>
    <w:rPr>
      <w:rFonts w:cs="NewBaskervilleEF-Bold"/>
      <w:b/>
      <w:bCs/>
      <w:i/>
      <w:iCs/>
      <w:color w:val="3366FF"/>
      <w:w w:val="100"/>
      <w:position w:val="0"/>
      <w:u w:val="none"/>
      <w:vertAlign w:val="baseline"/>
      <w:lang w:val="en-US"/>
    </w:rPr>
  </w:style>
  <w:style w:type="paragraph" w:customStyle="1" w:styleId="BodyCustom">
    <w:name w:val="BodyCustom"/>
    <w:qFormat/>
    <w:rsid w:val="00B92C70"/>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B92C70"/>
    <w:pPr>
      <w:spacing w:before="320" w:after="80"/>
    </w:pPr>
    <w:rPr>
      <w:rFonts w:ascii="Arial" w:hAnsi="Arial" w:cs="NewBaskervilleStd-Roman"/>
      <w:color w:val="000000"/>
      <w:sz w:val="22"/>
      <w:szCs w:val="22"/>
      <w:lang w:eastAsia="en-CA"/>
    </w:rPr>
  </w:style>
  <w:style w:type="paragraph" w:customStyle="1" w:styleId="IndexLevel1">
    <w:name w:val="IndexLevel1"/>
    <w:qFormat/>
    <w:rsid w:val="00B92C70"/>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B92C70"/>
    <w:pPr>
      <w:numPr>
        <w:ilvl w:val="6"/>
        <w:numId w:val="28"/>
      </w:numPr>
      <w:spacing w:before="240" w:after="120"/>
    </w:pPr>
    <w:rPr>
      <w:rFonts w:ascii="Times Roman" w:hAnsi="Times Roman" w:cs="FuturaPT-BookObl"/>
      <w:color w:val="000000"/>
      <w:sz w:val="17"/>
      <w:szCs w:val="17"/>
      <w:lang w:eastAsia="en-CA"/>
    </w:rPr>
  </w:style>
  <w:style w:type="paragraph" w:customStyle="1" w:styleId="Code">
    <w:name w:val="Code"/>
    <w:qFormat/>
    <w:rsid w:val="00B92C70"/>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B92C70"/>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B92C70"/>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B92C70"/>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B92C70"/>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B92C70"/>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B92C70"/>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B92C70"/>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B92C70"/>
    <w:pPr>
      <w:numPr>
        <w:numId w:val="10"/>
      </w:numPr>
    </w:pPr>
  </w:style>
  <w:style w:type="paragraph" w:customStyle="1" w:styleId="HeadA">
    <w:name w:val="HeadA"/>
    <w:qFormat/>
    <w:rsid w:val="00B92C70"/>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B92C70"/>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B92C70"/>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B92C70"/>
    <w:pPr>
      <w:numPr>
        <w:ilvl w:val="4"/>
        <w:numId w:val="28"/>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B92C70"/>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B92C70"/>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B92C70"/>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B92C70"/>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B92C70"/>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B92C70"/>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B92C70"/>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B92C70"/>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B92C70"/>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B92C70"/>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B92C70"/>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B92C70"/>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B92C70"/>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B92C70"/>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B92C70"/>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B92C70"/>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B92C70"/>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B92C70"/>
    <w:rPr>
      <w:rFonts w:ascii="Wingdings2" w:hAnsi="Wingdings2" w:cs="Wingdings2"/>
      <w:color w:val="000000"/>
      <w:w w:val="100"/>
      <w:position w:val="0"/>
      <w:u w:val="none"/>
      <w:vertAlign w:val="baseline"/>
      <w:lang w:val="en-US"/>
    </w:rPr>
  </w:style>
  <w:style w:type="paragraph" w:customStyle="1" w:styleId="ListBody">
    <w:name w:val="ListBody"/>
    <w:qFormat/>
    <w:rsid w:val="00B92C70"/>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B92C70"/>
    <w:rPr>
      <w:rFonts w:cs="NewBaskervilleStd-Italic"/>
      <w:i/>
      <w:iCs/>
      <w:color w:val="3366FF"/>
      <w:w w:val="100"/>
      <w:position w:val="0"/>
      <w:u w:val="none"/>
      <w:vertAlign w:val="baseline"/>
      <w:lang w:val="en-US"/>
    </w:rPr>
  </w:style>
  <w:style w:type="paragraph" w:customStyle="1" w:styleId="Note">
    <w:name w:val="Note"/>
    <w:qFormat/>
    <w:rsid w:val="00B92C70"/>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B92C70"/>
    <w:rPr>
      <w:rFonts w:ascii="Symbol" w:hAnsi="Symbol" w:cs="Symbol"/>
      <w:color w:val="000000"/>
    </w:rPr>
  </w:style>
  <w:style w:type="character" w:customStyle="1" w:styleId="Superscript">
    <w:name w:val="Superscript"/>
    <w:uiPriority w:val="1"/>
    <w:qFormat/>
    <w:rsid w:val="00B92C70"/>
    <w:rPr>
      <w:color w:val="3366FF"/>
      <w:vertAlign w:val="superscript"/>
    </w:rPr>
  </w:style>
  <w:style w:type="character" w:customStyle="1" w:styleId="SuperscriptItalic">
    <w:name w:val="SuperscriptItalic"/>
    <w:uiPriority w:val="1"/>
    <w:qFormat/>
    <w:rsid w:val="00B92C70"/>
    <w:rPr>
      <w:i/>
      <w:color w:val="3366FF"/>
      <w:vertAlign w:val="superscript"/>
    </w:rPr>
  </w:style>
  <w:style w:type="character" w:customStyle="1" w:styleId="Subscript">
    <w:name w:val="Subscript"/>
    <w:uiPriority w:val="1"/>
    <w:qFormat/>
    <w:rsid w:val="00B92C70"/>
    <w:rPr>
      <w:color w:val="3366FF"/>
      <w:vertAlign w:val="subscript"/>
    </w:rPr>
  </w:style>
  <w:style w:type="character" w:customStyle="1" w:styleId="SubscriptItalic">
    <w:name w:val="SubscriptItalic"/>
    <w:uiPriority w:val="1"/>
    <w:qFormat/>
    <w:rsid w:val="00B92C70"/>
    <w:rPr>
      <w:i/>
      <w:color w:val="3366FF"/>
      <w:vertAlign w:val="subscript"/>
    </w:rPr>
  </w:style>
  <w:style w:type="character" w:customStyle="1" w:styleId="Symbol">
    <w:name w:val="Symbol"/>
    <w:uiPriority w:val="1"/>
    <w:qFormat/>
    <w:rsid w:val="00B92C70"/>
    <w:rPr>
      <w:rFonts w:ascii="Symbol" w:hAnsi="Symbol"/>
    </w:rPr>
  </w:style>
  <w:style w:type="character" w:customStyle="1" w:styleId="Italic">
    <w:name w:val="Italic"/>
    <w:uiPriority w:val="1"/>
    <w:qFormat/>
    <w:rsid w:val="00B92C70"/>
    <w:rPr>
      <w:rFonts w:cs="NewBaskervilleStd-Italic"/>
      <w:i/>
      <w:iCs/>
      <w:color w:val="0000FF"/>
      <w:w w:val="100"/>
      <w:position w:val="0"/>
      <w:u w:val="none"/>
      <w:vertAlign w:val="baseline"/>
      <w:lang w:val="en-US"/>
    </w:rPr>
  </w:style>
  <w:style w:type="paragraph" w:customStyle="1" w:styleId="ListBullet">
    <w:name w:val="ListBullet"/>
    <w:qFormat/>
    <w:rsid w:val="00B92C70"/>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B92C70"/>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B92C70"/>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B92C70"/>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B92C70"/>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B92C70"/>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B92C70"/>
    <w:rPr>
      <w:color w:val="008000"/>
    </w:rPr>
  </w:style>
  <w:style w:type="paragraph" w:customStyle="1" w:styleId="PartNumber">
    <w:name w:val="PartNumber"/>
    <w:qFormat/>
    <w:rsid w:val="00B92C70"/>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B92C70"/>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B92C70"/>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B92C70"/>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B92C70"/>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B92C70"/>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B92C70"/>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B92C70"/>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B92C70"/>
    <w:pPr>
      <w:spacing w:before="120"/>
    </w:pPr>
    <w:rPr>
      <w:i/>
      <w:iCs/>
      <w:caps w:val="0"/>
    </w:rPr>
  </w:style>
  <w:style w:type="paragraph" w:customStyle="1" w:styleId="BoxBodyContinued">
    <w:name w:val="BoxBodyContinued"/>
    <w:qFormat/>
    <w:rsid w:val="00B92C70"/>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B92C70"/>
    <w:rPr>
      <w:b/>
      <w:bCs/>
      <w:color w:val="3366FF"/>
    </w:rPr>
  </w:style>
  <w:style w:type="paragraph" w:customStyle="1" w:styleId="RunInHead">
    <w:name w:val="RunInHead"/>
    <w:rsid w:val="00B92C70"/>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B92C70"/>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B92C70"/>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B92C70"/>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B92C70"/>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B92C70"/>
    <w:rPr>
      <w:color w:val="3366FF"/>
      <w:bdr w:val="none" w:sz="0" w:space="0" w:color="auto"/>
      <w:shd w:val="clear" w:color="auto" w:fill="99CC00"/>
    </w:rPr>
  </w:style>
  <w:style w:type="character" w:customStyle="1" w:styleId="KeyTerm">
    <w:name w:val="KeyTerm"/>
    <w:uiPriority w:val="1"/>
    <w:qFormat/>
    <w:rsid w:val="00B92C70"/>
    <w:rPr>
      <w:i/>
      <w:color w:val="3366FF"/>
      <w:bdr w:val="none" w:sz="0" w:space="0" w:color="auto"/>
      <w:shd w:val="clear" w:color="auto" w:fill="D9D9D9"/>
    </w:rPr>
  </w:style>
  <w:style w:type="character" w:customStyle="1" w:styleId="DigitalOnly">
    <w:name w:val="DigitalOnly"/>
    <w:uiPriority w:val="1"/>
    <w:qFormat/>
    <w:rsid w:val="00B92C70"/>
    <w:rPr>
      <w:color w:val="3366FF"/>
      <w:bdr w:val="single" w:sz="4" w:space="0" w:color="3366FF"/>
    </w:rPr>
  </w:style>
  <w:style w:type="character" w:customStyle="1" w:styleId="PrintOnly">
    <w:name w:val="PrintOnly"/>
    <w:uiPriority w:val="1"/>
    <w:qFormat/>
    <w:rsid w:val="00B92C70"/>
    <w:rPr>
      <w:color w:val="3366FF"/>
      <w:bdr w:val="single" w:sz="4" w:space="0" w:color="FF0000"/>
    </w:rPr>
  </w:style>
  <w:style w:type="character" w:customStyle="1" w:styleId="LinkEmail">
    <w:name w:val="LinkEmail"/>
    <w:basedOn w:val="LinkURL"/>
    <w:uiPriority w:val="1"/>
    <w:qFormat/>
    <w:rsid w:val="00B92C70"/>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B92C70"/>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B92C70"/>
    <w:rPr>
      <w:color w:val="3366FF"/>
      <w:bdr w:val="none" w:sz="0" w:space="0" w:color="auto"/>
      <w:shd w:val="clear" w:color="auto" w:fill="FFFF00"/>
    </w:rPr>
  </w:style>
  <w:style w:type="character" w:customStyle="1" w:styleId="FootnoteReference">
    <w:name w:val="FootnoteReference"/>
    <w:uiPriority w:val="1"/>
    <w:qFormat/>
    <w:rsid w:val="00B92C70"/>
    <w:rPr>
      <w:color w:val="3366FF"/>
      <w:vertAlign w:val="superscript"/>
    </w:rPr>
  </w:style>
  <w:style w:type="paragraph" w:customStyle="1" w:styleId="Footnote">
    <w:name w:val="Footnote"/>
    <w:qFormat/>
    <w:rsid w:val="00B92C70"/>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B92C70"/>
    <w:rPr>
      <w:color w:val="3366FF"/>
      <w:vertAlign w:val="superscript"/>
    </w:rPr>
  </w:style>
  <w:style w:type="character" w:customStyle="1" w:styleId="EndnoteReference">
    <w:name w:val="EndnoteReference"/>
    <w:basedOn w:val="FootnoteReference"/>
    <w:uiPriority w:val="1"/>
    <w:qFormat/>
    <w:rsid w:val="00B92C70"/>
    <w:rPr>
      <w:color w:val="3366FF"/>
      <w:vertAlign w:val="superscript"/>
    </w:rPr>
  </w:style>
  <w:style w:type="paragraph" w:customStyle="1" w:styleId="QuotePara">
    <w:name w:val="QuotePara"/>
    <w:qFormat/>
    <w:rsid w:val="00B92C70"/>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B92C70"/>
    <w:pPr>
      <w:spacing w:after="240"/>
      <w:jc w:val="right"/>
    </w:pPr>
  </w:style>
  <w:style w:type="character" w:customStyle="1" w:styleId="Caps">
    <w:name w:val="Caps"/>
    <w:uiPriority w:val="1"/>
    <w:qFormat/>
    <w:rsid w:val="00B92C70"/>
    <w:rPr>
      <w:caps/>
      <w:smallCaps w:val="0"/>
      <w:color w:val="3366FF"/>
    </w:rPr>
  </w:style>
  <w:style w:type="character" w:customStyle="1" w:styleId="SmallCaps">
    <w:name w:val="SmallCaps"/>
    <w:uiPriority w:val="1"/>
    <w:qFormat/>
    <w:rsid w:val="00B92C70"/>
    <w:rPr>
      <w:caps w:val="0"/>
      <w:smallCaps/>
      <w:color w:val="3366FF"/>
    </w:rPr>
  </w:style>
  <w:style w:type="character" w:customStyle="1" w:styleId="SmallCapsBold">
    <w:name w:val="SmallCapsBold"/>
    <w:basedOn w:val="SmallCaps"/>
    <w:uiPriority w:val="1"/>
    <w:qFormat/>
    <w:rsid w:val="00B92C70"/>
    <w:rPr>
      <w:b/>
      <w:bCs/>
      <w:caps w:val="0"/>
      <w:smallCaps/>
      <w:color w:val="3366FF"/>
    </w:rPr>
  </w:style>
  <w:style w:type="character" w:customStyle="1" w:styleId="SmallCapsBoldItalic">
    <w:name w:val="SmallCapsBoldItalic"/>
    <w:basedOn w:val="SmallCapsBold"/>
    <w:uiPriority w:val="1"/>
    <w:qFormat/>
    <w:rsid w:val="00B92C70"/>
    <w:rPr>
      <w:b/>
      <w:bCs/>
      <w:i/>
      <w:iCs/>
      <w:caps w:val="0"/>
      <w:smallCaps/>
      <w:color w:val="3366FF"/>
    </w:rPr>
  </w:style>
  <w:style w:type="character" w:customStyle="1" w:styleId="SmallCapsItalic">
    <w:name w:val="SmallCapsItalic"/>
    <w:basedOn w:val="SmallCaps"/>
    <w:uiPriority w:val="1"/>
    <w:qFormat/>
    <w:rsid w:val="00B92C70"/>
    <w:rPr>
      <w:i/>
      <w:iCs/>
      <w:caps w:val="0"/>
      <w:smallCaps/>
      <w:color w:val="3366FF"/>
    </w:rPr>
  </w:style>
  <w:style w:type="character" w:customStyle="1" w:styleId="NSSymbol">
    <w:name w:val="NSSymbol"/>
    <w:uiPriority w:val="1"/>
    <w:qFormat/>
    <w:rsid w:val="00B92C70"/>
    <w:rPr>
      <w:color w:val="3366FF"/>
    </w:rPr>
  </w:style>
  <w:style w:type="table" w:styleId="TableGrid">
    <w:name w:val="Table Grid"/>
    <w:basedOn w:val="TableNormal"/>
    <w:uiPriority w:val="59"/>
    <w:rsid w:val="00B92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B92C70"/>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B92C70"/>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B92C70"/>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B92C70"/>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B92C70"/>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B92C70"/>
    <w:rPr>
      <w:sz w:val="18"/>
      <w:szCs w:val="18"/>
    </w:rPr>
  </w:style>
  <w:style w:type="paragraph" w:customStyle="1" w:styleId="ExtractSource">
    <w:name w:val="ExtractSource"/>
    <w:basedOn w:val="ExtractPara"/>
    <w:qFormat/>
    <w:rsid w:val="00B92C70"/>
    <w:pPr>
      <w:jc w:val="right"/>
    </w:pPr>
  </w:style>
  <w:style w:type="paragraph" w:customStyle="1" w:styleId="ExtractParaContinued">
    <w:name w:val="ExtractParaContinued"/>
    <w:basedOn w:val="ExtractPara"/>
    <w:qFormat/>
    <w:rsid w:val="00B92C70"/>
    <w:pPr>
      <w:spacing w:before="0"/>
      <w:ind w:firstLine="360"/>
    </w:pPr>
  </w:style>
  <w:style w:type="paragraph" w:customStyle="1" w:styleId="AppendixNumber">
    <w:name w:val="AppendixNumber"/>
    <w:qFormat/>
    <w:rsid w:val="00B92C70"/>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B92C70"/>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B92C70"/>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B92C70"/>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B92C70"/>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B92C70"/>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B92C70"/>
    <w:rPr>
      <w:color w:val="3366FF"/>
      <w:vertAlign w:val="superscript"/>
    </w:rPr>
  </w:style>
  <w:style w:type="paragraph" w:customStyle="1" w:styleId="Reference">
    <w:name w:val="Reference"/>
    <w:qFormat/>
    <w:rsid w:val="00B92C70"/>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B92C70"/>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B92C70"/>
    <w:rPr>
      <w:rFonts w:ascii="Courier" w:hAnsi="Courier"/>
      <w:color w:val="A6A6A6" w:themeColor="background1" w:themeShade="A6"/>
    </w:rPr>
  </w:style>
  <w:style w:type="character" w:customStyle="1" w:styleId="PyBracket">
    <w:name w:val="PyBracket"/>
    <w:uiPriority w:val="1"/>
    <w:qFormat/>
    <w:rsid w:val="00B92C70"/>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B92C70"/>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B92C70"/>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B92C70"/>
  </w:style>
  <w:style w:type="character" w:styleId="BookTitle">
    <w:name w:val="Book Title"/>
    <w:basedOn w:val="DefaultParagraphFont"/>
    <w:uiPriority w:val="33"/>
    <w:qFormat/>
    <w:rsid w:val="00B92C70"/>
    <w:rPr>
      <w:b/>
      <w:bCs/>
      <w:smallCaps/>
      <w:spacing w:val="5"/>
    </w:rPr>
  </w:style>
  <w:style w:type="paragraph" w:customStyle="1" w:styleId="BookTitle0">
    <w:name w:val="BookTitle"/>
    <w:qFormat/>
    <w:rsid w:val="00B92C70"/>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B92C70"/>
  </w:style>
  <w:style w:type="paragraph" w:customStyle="1" w:styleId="BookEdition">
    <w:name w:val="BookEdition"/>
    <w:basedOn w:val="BookSubtitle"/>
    <w:qFormat/>
    <w:rsid w:val="00B92C70"/>
    <w:rPr>
      <w:b w:val="0"/>
      <w:bCs w:val="0"/>
      <w:i/>
      <w:iCs/>
      <w:sz w:val="24"/>
      <w:szCs w:val="24"/>
    </w:rPr>
  </w:style>
  <w:style w:type="paragraph" w:customStyle="1" w:styleId="BookAuthor">
    <w:name w:val="BookAuthor"/>
    <w:basedOn w:val="BookEdition"/>
    <w:qFormat/>
    <w:rsid w:val="00B92C70"/>
    <w:rPr>
      <w:i w:val="0"/>
      <w:iCs w:val="0"/>
      <w:smallCaps/>
    </w:rPr>
  </w:style>
  <w:style w:type="paragraph" w:customStyle="1" w:styleId="BookPublisher">
    <w:name w:val="BookPublisher"/>
    <w:basedOn w:val="BookAuthor"/>
    <w:qFormat/>
    <w:rsid w:val="00B92C70"/>
    <w:rPr>
      <w:i/>
      <w:iCs/>
      <w:smallCaps w:val="0"/>
      <w:sz w:val="20"/>
      <w:szCs w:val="20"/>
    </w:rPr>
  </w:style>
  <w:style w:type="paragraph" w:customStyle="1" w:styleId="Copyright">
    <w:name w:val="Copyright"/>
    <w:qFormat/>
    <w:rsid w:val="00B92C70"/>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B92C70"/>
  </w:style>
  <w:style w:type="paragraph" w:customStyle="1" w:styleId="CopyrightHead">
    <w:name w:val="CopyrightHead"/>
    <w:basedOn w:val="CopyrightLOC"/>
    <w:qFormat/>
    <w:rsid w:val="00B92C70"/>
    <w:pPr>
      <w:jc w:val="center"/>
    </w:pPr>
    <w:rPr>
      <w:b/>
    </w:rPr>
  </w:style>
  <w:style w:type="paragraph" w:customStyle="1" w:styleId="Dedication">
    <w:name w:val="Dedication"/>
    <w:basedOn w:val="BookPublisher"/>
    <w:qFormat/>
    <w:rsid w:val="00B92C70"/>
  </w:style>
  <w:style w:type="paragraph" w:customStyle="1" w:styleId="FrontmatterTitle">
    <w:name w:val="FrontmatterTitle"/>
    <w:basedOn w:val="BackmatterTitle"/>
    <w:qFormat/>
    <w:rsid w:val="00B92C70"/>
  </w:style>
  <w:style w:type="paragraph" w:customStyle="1" w:styleId="TOCFM">
    <w:name w:val="TOCFM"/>
    <w:basedOn w:val="Normal"/>
    <w:qFormat/>
    <w:rsid w:val="00B92C70"/>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B92C70"/>
    <w:pPr>
      <w:ind w:left="720"/>
    </w:pPr>
    <w:rPr>
      <w:b/>
    </w:rPr>
  </w:style>
  <w:style w:type="paragraph" w:customStyle="1" w:styleId="TOCPart">
    <w:name w:val="TOCPart"/>
    <w:basedOn w:val="TOCH1"/>
    <w:qFormat/>
    <w:rsid w:val="00B92C70"/>
    <w:pPr>
      <w:spacing w:before="120"/>
      <w:ind w:left="0"/>
      <w:jc w:val="center"/>
    </w:pPr>
    <w:rPr>
      <w:b w:val="0"/>
      <w:sz w:val="28"/>
      <w:szCs w:val="24"/>
    </w:rPr>
  </w:style>
  <w:style w:type="paragraph" w:customStyle="1" w:styleId="TOCChapter">
    <w:name w:val="TOCChapter"/>
    <w:basedOn w:val="TOCH1"/>
    <w:qFormat/>
    <w:rsid w:val="00B92C70"/>
    <w:pPr>
      <w:ind w:left="360"/>
    </w:pPr>
    <w:rPr>
      <w:b w:val="0"/>
      <w:sz w:val="24"/>
    </w:rPr>
  </w:style>
  <w:style w:type="paragraph" w:customStyle="1" w:styleId="TOCH2">
    <w:name w:val="TOCH2"/>
    <w:basedOn w:val="TOCH1"/>
    <w:qFormat/>
    <w:rsid w:val="00B92C70"/>
    <w:pPr>
      <w:ind w:left="1080"/>
    </w:pPr>
    <w:rPr>
      <w:i/>
    </w:rPr>
  </w:style>
  <w:style w:type="paragraph" w:customStyle="1" w:styleId="TOCH3">
    <w:name w:val="TOCH3"/>
    <w:basedOn w:val="TOCH1"/>
    <w:qFormat/>
    <w:rsid w:val="00B92C70"/>
    <w:pPr>
      <w:ind w:left="1440"/>
    </w:pPr>
    <w:rPr>
      <w:b w:val="0"/>
      <w:i/>
    </w:rPr>
  </w:style>
  <w:style w:type="paragraph" w:customStyle="1" w:styleId="BoxType">
    <w:name w:val="BoxType"/>
    <w:qFormat/>
    <w:rsid w:val="00B92C70"/>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B92C70"/>
    <w:rPr>
      <w:b w:val="0"/>
      <w:bCs w:val="0"/>
      <w:i w:val="0"/>
      <w:iCs w:val="0"/>
      <w:color w:val="3366FF"/>
      <w:bdr w:val="none" w:sz="0" w:space="0" w:color="auto"/>
      <w:shd w:val="clear" w:color="auto" w:fill="CCFFCC"/>
    </w:rPr>
  </w:style>
  <w:style w:type="character" w:customStyle="1" w:styleId="CodeAnnotation">
    <w:name w:val="CodeAnnotation"/>
    <w:uiPriority w:val="1"/>
    <w:qFormat/>
    <w:rsid w:val="00B92C70"/>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B92C70"/>
    <w:pPr>
      <w:keepNext/>
      <w:keepLines/>
      <w:widowControl w:val="0"/>
      <w:numPr>
        <w:ilvl w:val="1"/>
        <w:numId w:val="28"/>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B92C70"/>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B92C70"/>
    <w:pPr>
      <w:keepNext/>
      <w:keepLines/>
      <w:widowControl w:val="0"/>
      <w:numPr>
        <w:ilvl w:val="2"/>
        <w:numId w:val="28"/>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B92C70"/>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B92C70"/>
    <w:pPr>
      <w:keepNext/>
      <w:keepLines/>
      <w:widowControl w:val="0"/>
      <w:numPr>
        <w:ilvl w:val="3"/>
        <w:numId w:val="28"/>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B92C70"/>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B92C70"/>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B92C70"/>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B92C70"/>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B92C70"/>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B92C70"/>
    <w:rPr>
      <w:rFonts w:ascii="Webdings" w:hAnsi="Webdings" w:cs="Webdings"/>
      <w:color w:val="3366FF"/>
      <w:w w:val="100"/>
      <w:position w:val="0"/>
      <w:u w:val="none"/>
      <w:vertAlign w:val="baseline"/>
      <w:lang w:val="en-US"/>
    </w:rPr>
  </w:style>
  <w:style w:type="paragraph" w:customStyle="1" w:styleId="TableTitle">
    <w:name w:val="TableTitle"/>
    <w:qFormat/>
    <w:rsid w:val="00B92C70"/>
    <w:pPr>
      <w:keepNext/>
      <w:keepLines/>
      <w:widowControl w:val="0"/>
      <w:numPr>
        <w:ilvl w:val="5"/>
        <w:numId w:val="28"/>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B92C70"/>
    <w:pPr>
      <w:jc w:val="right"/>
    </w:pPr>
  </w:style>
  <w:style w:type="paragraph" w:customStyle="1" w:styleId="Body">
    <w:name w:val="Body"/>
    <w:uiPriority w:val="99"/>
    <w:qFormat/>
    <w:rsid w:val="00B92C70"/>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B92C70"/>
    <w:pPr>
      <w:numPr>
        <w:numId w:val="28"/>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B92C70"/>
    <w:rPr>
      <w:color w:val="FF0000"/>
      <w:lang w:val="fr-FR"/>
    </w:rPr>
  </w:style>
  <w:style w:type="paragraph" w:customStyle="1" w:styleId="Default">
    <w:name w:val="Default"/>
    <w:rsid w:val="00B92C70"/>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B92C70"/>
  </w:style>
  <w:style w:type="paragraph" w:customStyle="1" w:styleId="ReviewHead">
    <w:name w:val="ReviewHead"/>
    <w:basedOn w:val="FrontmatterTitle"/>
    <w:qFormat/>
    <w:rsid w:val="00B92C70"/>
  </w:style>
  <w:style w:type="paragraph" w:customStyle="1" w:styleId="ReviewQuote">
    <w:name w:val="ReviewQuote"/>
    <w:basedOn w:val="QuotePara"/>
    <w:qFormat/>
    <w:rsid w:val="00B92C70"/>
  </w:style>
  <w:style w:type="paragraph" w:customStyle="1" w:styleId="ReviewSource">
    <w:name w:val="ReviewSource"/>
    <w:basedOn w:val="QuoteSource"/>
    <w:qFormat/>
    <w:rsid w:val="00B92C70"/>
  </w:style>
  <w:style w:type="paragraph" w:customStyle="1" w:styleId="ListGraphic">
    <w:name w:val="ListGraphic"/>
    <w:basedOn w:val="GraphicSlug"/>
    <w:qFormat/>
    <w:rsid w:val="00B92C70"/>
    <w:pPr>
      <w:ind w:left="0"/>
    </w:pPr>
  </w:style>
  <w:style w:type="paragraph" w:customStyle="1" w:styleId="ListCaption">
    <w:name w:val="ListCaption"/>
    <w:basedOn w:val="CaptionLine"/>
    <w:qFormat/>
    <w:rsid w:val="00B92C70"/>
    <w:pPr>
      <w:ind w:left="3600"/>
    </w:pPr>
  </w:style>
  <w:style w:type="paragraph" w:customStyle="1" w:styleId="NoteContinued">
    <w:name w:val="NoteContinued"/>
    <w:basedOn w:val="Note"/>
    <w:qFormat/>
    <w:rsid w:val="00B92C70"/>
    <w:pPr>
      <w:spacing w:before="0"/>
      <w:ind w:firstLine="0"/>
    </w:pPr>
  </w:style>
  <w:style w:type="paragraph" w:customStyle="1" w:styleId="NoteCode">
    <w:name w:val="NoteCode"/>
    <w:basedOn w:val="Code"/>
    <w:qFormat/>
    <w:rsid w:val="00B92C70"/>
    <w:pPr>
      <w:spacing w:after="240"/>
    </w:pPr>
  </w:style>
  <w:style w:type="paragraph" w:customStyle="1" w:styleId="ListBulletSub">
    <w:name w:val="ListBulletSub"/>
    <w:basedOn w:val="ListBullet"/>
    <w:qFormat/>
    <w:rsid w:val="00B92C70"/>
    <w:pPr>
      <w:ind w:left="2520"/>
    </w:pPr>
  </w:style>
  <w:style w:type="paragraph" w:customStyle="1" w:styleId="CodeCustom1">
    <w:name w:val="CodeCustom1"/>
    <w:basedOn w:val="Code"/>
    <w:qFormat/>
    <w:rsid w:val="00B92C70"/>
    <w:rPr>
      <w:color w:val="00B0F0"/>
    </w:rPr>
  </w:style>
  <w:style w:type="paragraph" w:customStyle="1" w:styleId="CodeCustom2">
    <w:name w:val="CodeCustom2"/>
    <w:basedOn w:val="Normal"/>
    <w:qFormat/>
    <w:rsid w:val="00B92C70"/>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B92C70"/>
    <w:rPr>
      <w:bCs/>
      <w:color w:val="A12126"/>
    </w:rPr>
  </w:style>
  <w:style w:type="paragraph" w:customStyle="1" w:styleId="Equation">
    <w:name w:val="Equation"/>
    <w:basedOn w:val="ListPlain"/>
    <w:qFormat/>
    <w:rsid w:val="00B92C70"/>
  </w:style>
  <w:style w:type="character" w:customStyle="1" w:styleId="Heading1Char">
    <w:name w:val="Heading 1 Char"/>
    <w:basedOn w:val="DefaultParagraphFont"/>
    <w:link w:val="Heading1"/>
    <w:uiPriority w:val="9"/>
    <w:rsid w:val="00125134"/>
    <w:rPr>
      <w:rFonts w:ascii="Times New Roman" w:hAnsi="Times New Roman"/>
      <w:b/>
      <w:bCs/>
      <w:kern w:val="36"/>
      <w:sz w:val="48"/>
      <w:szCs w:val="48"/>
      <w:lang w:val="en-GB" w:eastAsia="en-GB"/>
    </w:rPr>
  </w:style>
  <w:style w:type="paragraph" w:customStyle="1" w:styleId="msonormal0">
    <w:name w:val="msonormal"/>
    <w:basedOn w:val="Normal"/>
    <w:rsid w:val="00125134"/>
    <w:pPr>
      <w:spacing w:before="100" w:beforeAutospacing="1" w:after="100" w:afterAutospacing="1" w:line="240" w:lineRule="auto"/>
    </w:pPr>
    <w:rPr>
      <w:sz w:val="24"/>
      <w:szCs w:val="24"/>
      <w:lang w:val="en-GB" w:eastAsia="en-GB"/>
    </w:rPr>
  </w:style>
  <w:style w:type="paragraph" w:customStyle="1" w:styleId="toc">
    <w:name w:val="toc"/>
    <w:basedOn w:val="Normal"/>
    <w:rsid w:val="00125134"/>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125134"/>
  </w:style>
  <w:style w:type="character" w:styleId="Hyperlink">
    <w:name w:val="Hyperlink"/>
    <w:basedOn w:val="DefaultParagraphFont"/>
    <w:uiPriority w:val="99"/>
    <w:unhideWhenUsed/>
    <w:rsid w:val="00125134"/>
    <w:rPr>
      <w:color w:val="0000FF"/>
      <w:u w:val="single"/>
    </w:rPr>
  </w:style>
  <w:style w:type="character" w:styleId="FollowedHyperlink">
    <w:name w:val="FollowedHyperlink"/>
    <w:basedOn w:val="DefaultParagraphFont"/>
    <w:uiPriority w:val="99"/>
    <w:semiHidden/>
    <w:unhideWhenUsed/>
    <w:rsid w:val="00125134"/>
    <w:rPr>
      <w:color w:val="800080"/>
      <w:u w:val="single"/>
    </w:rPr>
  </w:style>
  <w:style w:type="paragraph" w:styleId="NormalWeb">
    <w:name w:val="Normal (Web)"/>
    <w:basedOn w:val="Normal"/>
    <w:uiPriority w:val="99"/>
    <w:semiHidden/>
    <w:unhideWhenUsed/>
    <w:rsid w:val="00125134"/>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125134"/>
    <w:rPr>
      <w:i/>
      <w:iCs/>
    </w:rPr>
  </w:style>
  <w:style w:type="character" w:styleId="HTMLCode">
    <w:name w:val="HTML Code"/>
    <w:basedOn w:val="DefaultParagraphFont"/>
    <w:uiPriority w:val="99"/>
    <w:semiHidden/>
    <w:unhideWhenUsed/>
    <w:rsid w:val="00125134"/>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125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25134"/>
    <w:rPr>
      <w:rFonts w:ascii="Courier New" w:hAnsi="Courier New" w:cs="Courier New"/>
      <w:lang w:val="en-GB" w:eastAsia="en-GB"/>
    </w:rPr>
  </w:style>
  <w:style w:type="paragraph" w:styleId="TOC1">
    <w:name w:val="toc 1"/>
    <w:basedOn w:val="Normal"/>
    <w:next w:val="Normal"/>
    <w:autoRedefine/>
    <w:uiPriority w:val="39"/>
    <w:unhideWhenUsed/>
    <w:rsid w:val="00661735"/>
    <w:pPr>
      <w:tabs>
        <w:tab w:val="right" w:leader="dot" w:pos="8090"/>
      </w:tabs>
      <w:spacing w:after="100"/>
    </w:pPr>
  </w:style>
  <w:style w:type="paragraph" w:styleId="TOC2">
    <w:name w:val="toc 2"/>
    <w:basedOn w:val="Normal"/>
    <w:next w:val="Normal"/>
    <w:autoRedefine/>
    <w:uiPriority w:val="39"/>
    <w:unhideWhenUsed/>
    <w:rsid w:val="00D772A1"/>
    <w:pPr>
      <w:tabs>
        <w:tab w:val="right" w:leader="dot" w:pos="8090"/>
      </w:tabs>
      <w:spacing w:after="100"/>
      <w:ind w:left="220"/>
    </w:pPr>
  </w:style>
  <w:style w:type="paragraph" w:styleId="TOC3">
    <w:name w:val="toc 3"/>
    <w:basedOn w:val="Normal"/>
    <w:next w:val="Normal"/>
    <w:autoRedefine/>
    <w:uiPriority w:val="39"/>
    <w:unhideWhenUsed/>
    <w:rsid w:val="00F0471B"/>
    <w:pPr>
      <w:spacing w:after="100"/>
      <w:ind w:left="440"/>
    </w:pPr>
  </w:style>
  <w:style w:type="paragraph" w:styleId="Revision">
    <w:name w:val="Revision"/>
    <w:hidden/>
    <w:uiPriority w:val="71"/>
    <w:rsid w:val="00D772A1"/>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FF7CB0"/>
    <w:rPr>
      <w:sz w:val="16"/>
      <w:szCs w:val="16"/>
    </w:rPr>
  </w:style>
  <w:style w:type="paragraph" w:styleId="CommentText">
    <w:name w:val="annotation text"/>
    <w:basedOn w:val="Normal"/>
    <w:link w:val="CommentTextChar"/>
    <w:uiPriority w:val="99"/>
    <w:semiHidden/>
    <w:unhideWhenUsed/>
    <w:rsid w:val="00FF7CB0"/>
    <w:pPr>
      <w:spacing w:line="240" w:lineRule="auto"/>
    </w:pPr>
    <w:rPr>
      <w:sz w:val="20"/>
      <w:szCs w:val="20"/>
    </w:rPr>
  </w:style>
  <w:style w:type="character" w:customStyle="1" w:styleId="CommentTextChar">
    <w:name w:val="Comment Text Char"/>
    <w:basedOn w:val="DefaultParagraphFont"/>
    <w:link w:val="CommentText"/>
    <w:uiPriority w:val="99"/>
    <w:semiHidden/>
    <w:rsid w:val="00FF7CB0"/>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FF7CB0"/>
    <w:rPr>
      <w:b/>
      <w:bCs/>
    </w:rPr>
  </w:style>
  <w:style w:type="character" w:customStyle="1" w:styleId="CommentSubjectChar">
    <w:name w:val="Comment Subject Char"/>
    <w:basedOn w:val="CommentTextChar"/>
    <w:link w:val="CommentSubject"/>
    <w:uiPriority w:val="99"/>
    <w:semiHidden/>
    <w:rsid w:val="00FF7CB0"/>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69695">
      <w:bodyDiv w:val="1"/>
      <w:marLeft w:val="0"/>
      <w:marRight w:val="0"/>
      <w:marTop w:val="0"/>
      <w:marBottom w:val="0"/>
      <w:divBdr>
        <w:top w:val="none" w:sz="0" w:space="0" w:color="auto"/>
        <w:left w:val="none" w:sz="0" w:space="0" w:color="auto"/>
        <w:bottom w:val="none" w:sz="0" w:space="0" w:color="auto"/>
        <w:right w:val="none" w:sz="0" w:space="0" w:color="auto"/>
      </w:divBdr>
      <w:divsChild>
        <w:div w:id="16178334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5645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rust-lang.org/reference/trait-bound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FB578-8F98-364B-A5B2-80084A9A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39</TotalTime>
  <Pages>36</Pages>
  <Words>11607</Words>
  <Characters>66165</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9</cp:revision>
  <dcterms:created xsi:type="dcterms:W3CDTF">2022-08-23T22:33:00Z</dcterms:created>
  <dcterms:modified xsi:type="dcterms:W3CDTF">2022-09-13T16:46:00Z</dcterms:modified>
</cp:coreProperties>
</file>