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9D2A9D" w14:textId="60BA7BB2" w:rsidR="00A03DA1" w:rsidRDefault="006A1760" w:rsidP="006A1760">
      <w:r>
        <w:rPr>
          <w:noProof/>
        </w:rPr>
        <w:drawing>
          <wp:inline distT="0" distB="0" distL="0" distR="0" wp14:anchorId="334EA929" wp14:editId="1FEED9E0">
            <wp:extent cx="609524" cy="609524"/>
            <wp:effectExtent l="0" t="0" r="635" b="635"/>
            <wp:docPr id="190753057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7530577" name="Picture 1907530577"/>
                    <pic:cNvPicPr/>
                  </pic:nvPicPr>
                  <pic:blipFill>
                    <a:blip r:embed="rId4">
                      <a:extLst>
                        <a:ext uri="{28A0092B-C50C-407E-A947-70E740481C1C}">
                          <a14:useLocalDpi xmlns:a14="http://schemas.microsoft.com/office/drawing/2010/main" val="0"/>
                        </a:ext>
                      </a:extLst>
                    </a:blip>
                    <a:stretch>
                      <a:fillRect/>
                    </a:stretch>
                  </pic:blipFill>
                  <pic:spPr>
                    <a:xfrm>
                      <a:off x="0" y="0"/>
                      <a:ext cx="609524" cy="609524"/>
                    </a:xfrm>
                    <a:prstGeom prst="rect">
                      <a:avLst/>
                    </a:prstGeom>
                  </pic:spPr>
                </pic:pic>
              </a:graphicData>
            </a:graphic>
          </wp:inline>
        </w:drawing>
      </w:r>
      <w:r w:rsidRPr="006A1760">
        <w:t>He heard quiet steps behind him. That didn't bode well. Who could be following him this late at night and in this deadbeat part of town? And at this particular moment, just after he pulled off the big time and was making off with the greenbacks. Was there another crook who'd had the same idea, and was now watching him and waiting for a chance to grab the fruit of his labor?</w:t>
      </w:r>
    </w:p>
    <w:p w14:paraId="5D5FC9AD" w14:textId="37650B63" w:rsidR="006A1760" w:rsidDel="002B566E" w:rsidRDefault="006A1760" w:rsidP="006A1760">
      <w:pPr>
        <w:rPr>
          <w:del w:id="0" w:author="Miklos Vajna" w:date="2026-01-20T08:56:00Z" w16du:dateUtc="2026-01-20T07:56:00Z"/>
        </w:rPr>
      </w:pPr>
      <w:del w:id="1" w:author="Miklos Vajna" w:date="2026-01-20T08:56:00Z" w16du:dateUtc="2026-01-20T07:56:00Z">
        <w:r w:rsidDel="002B566E">
          <w:rPr>
            <w:noProof/>
          </w:rPr>
          <w:drawing>
            <wp:inline distT="0" distB="0" distL="0" distR="0" wp14:anchorId="3B686C03" wp14:editId="46026789">
              <wp:extent cx="609524" cy="609524"/>
              <wp:effectExtent l="0" t="0" r="635" b="635"/>
              <wp:docPr id="98054395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7530577" name="Picture 1907530577"/>
                      <pic:cNvPicPr/>
                    </pic:nvPicPr>
                    <pic:blipFill>
                      <a:blip r:embed="rId4">
                        <a:extLst>
                          <a:ext uri="{28A0092B-C50C-407E-A947-70E740481C1C}">
                            <a14:useLocalDpi xmlns:a14="http://schemas.microsoft.com/office/drawing/2010/main" val="0"/>
                          </a:ext>
                        </a:extLst>
                      </a:blip>
                      <a:stretch>
                        <a:fillRect/>
                      </a:stretch>
                    </pic:blipFill>
                    <pic:spPr>
                      <a:xfrm>
                        <a:off x="0" y="0"/>
                        <a:ext cx="609524" cy="609524"/>
                      </a:xfrm>
                      <a:prstGeom prst="rect">
                        <a:avLst/>
                      </a:prstGeom>
                    </pic:spPr>
                  </pic:pic>
                </a:graphicData>
              </a:graphic>
            </wp:inline>
          </w:drawing>
        </w:r>
        <w:r w:rsidRPr="006A1760" w:rsidDel="002B566E">
          <w:delText>He heard quiet steps behind him. That didn't bode well. Who could be following him this late at night and in this deadbeat part of town? And at this particular moment, just after he pulled off the big time and was making off with the greenbacks. Was there another crook who'd had the same idea, and was now watching him and waiting for a chance to grab the fruit of his labor?</w:delText>
        </w:r>
      </w:del>
    </w:p>
    <w:p w14:paraId="09DC508C" w14:textId="3FB79E4D" w:rsidR="006A1760" w:rsidRDefault="006A1760" w:rsidP="006A1760">
      <w:ins w:id="2" w:author="Miklos Vajna" w:date="2026-01-20T08:56:00Z" w16du:dateUtc="2026-01-20T07:56:00Z">
        <w:r>
          <w:rPr>
            <w:noProof/>
          </w:rPr>
          <w:drawing>
            <wp:inline distT="0" distB="0" distL="0" distR="0" wp14:anchorId="53BAEC24" wp14:editId="0CBFF5FA">
              <wp:extent cx="609524" cy="609524"/>
              <wp:effectExtent l="0" t="0" r="635" b="635"/>
              <wp:docPr id="169372144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7530577" name="Picture 1907530577"/>
                      <pic:cNvPicPr/>
                    </pic:nvPicPr>
                    <pic:blipFill>
                      <a:blip r:embed="rId4">
                        <a:extLst>
                          <a:ext uri="{28A0092B-C50C-407E-A947-70E740481C1C}">
                            <a14:useLocalDpi xmlns:a14="http://schemas.microsoft.com/office/drawing/2010/main" val="0"/>
                          </a:ext>
                        </a:extLst>
                      </a:blip>
                      <a:stretch>
                        <a:fillRect/>
                      </a:stretch>
                    </pic:blipFill>
                    <pic:spPr>
                      <a:xfrm>
                        <a:off x="0" y="0"/>
                        <a:ext cx="609524" cy="609524"/>
                      </a:xfrm>
                      <a:prstGeom prst="rect">
                        <a:avLst/>
                      </a:prstGeom>
                    </pic:spPr>
                  </pic:pic>
                </a:graphicData>
              </a:graphic>
            </wp:inline>
          </w:drawing>
        </w:r>
        <w:r w:rsidRPr="006A1760">
          <w:t>He heard quiet s</w:t>
        </w:r>
      </w:ins>
      <w:r w:rsidRPr="006A1760">
        <w:t>teps behind him. That didn't bode well. Who could be following him this late at night and in this deadbeat part of town? And at this particular moment, just after he pulled off the big time and was making off with the greenbacks. Was there another crook who'd had the same idea, and was now watching him and waiting for a chance to grab the fruit of his labor?</w:t>
      </w:r>
    </w:p>
    <w:sectPr w:rsidR="006A176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Miklos Vajna">
    <w15:presenceInfo w15:providerId="Windows Live" w15:userId="241508bab9f53c7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1760"/>
    <w:rsid w:val="002B566E"/>
    <w:rsid w:val="006A1760"/>
    <w:rsid w:val="006B184C"/>
    <w:rsid w:val="006C6E98"/>
    <w:rsid w:val="009522D8"/>
    <w:rsid w:val="00A03DA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45ED42"/>
  <w15:chartTrackingRefBased/>
  <w15:docId w15:val="{5C78047E-A62E-4AA4-B277-4FFCBA1B22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A176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6A176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6A176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6A176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6A176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6A176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A176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A176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A176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A176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6A176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6A176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6A176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6A176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6A176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A176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A176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A1760"/>
    <w:rPr>
      <w:rFonts w:eastAsiaTheme="majorEastAsia" w:cstheme="majorBidi"/>
      <w:color w:val="272727" w:themeColor="text1" w:themeTint="D8"/>
    </w:rPr>
  </w:style>
  <w:style w:type="paragraph" w:styleId="Title">
    <w:name w:val="Title"/>
    <w:basedOn w:val="Normal"/>
    <w:next w:val="Normal"/>
    <w:link w:val="TitleChar"/>
    <w:uiPriority w:val="10"/>
    <w:qFormat/>
    <w:rsid w:val="006A176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A176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A176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A176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A1760"/>
    <w:pPr>
      <w:spacing w:before="160"/>
      <w:jc w:val="center"/>
    </w:pPr>
    <w:rPr>
      <w:i/>
      <w:iCs/>
      <w:color w:val="404040" w:themeColor="text1" w:themeTint="BF"/>
    </w:rPr>
  </w:style>
  <w:style w:type="character" w:customStyle="1" w:styleId="QuoteChar">
    <w:name w:val="Quote Char"/>
    <w:basedOn w:val="DefaultParagraphFont"/>
    <w:link w:val="Quote"/>
    <w:uiPriority w:val="29"/>
    <w:rsid w:val="006A1760"/>
    <w:rPr>
      <w:i/>
      <w:iCs/>
      <w:color w:val="404040" w:themeColor="text1" w:themeTint="BF"/>
    </w:rPr>
  </w:style>
  <w:style w:type="paragraph" w:styleId="ListParagraph">
    <w:name w:val="List Paragraph"/>
    <w:basedOn w:val="Normal"/>
    <w:uiPriority w:val="34"/>
    <w:qFormat/>
    <w:rsid w:val="006A1760"/>
    <w:pPr>
      <w:ind w:left="720"/>
      <w:contextualSpacing/>
    </w:pPr>
  </w:style>
  <w:style w:type="character" w:styleId="IntenseEmphasis">
    <w:name w:val="Intense Emphasis"/>
    <w:basedOn w:val="DefaultParagraphFont"/>
    <w:uiPriority w:val="21"/>
    <w:qFormat/>
    <w:rsid w:val="006A1760"/>
    <w:rPr>
      <w:i/>
      <w:iCs/>
      <w:color w:val="0F4761" w:themeColor="accent1" w:themeShade="BF"/>
    </w:rPr>
  </w:style>
  <w:style w:type="paragraph" w:styleId="IntenseQuote">
    <w:name w:val="Intense Quote"/>
    <w:basedOn w:val="Normal"/>
    <w:next w:val="Normal"/>
    <w:link w:val="IntenseQuoteChar"/>
    <w:uiPriority w:val="30"/>
    <w:qFormat/>
    <w:rsid w:val="006A176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6A1760"/>
    <w:rPr>
      <w:i/>
      <w:iCs/>
      <w:color w:val="0F4761" w:themeColor="accent1" w:themeShade="BF"/>
    </w:rPr>
  </w:style>
  <w:style w:type="character" w:styleId="IntenseReference">
    <w:name w:val="Intense Reference"/>
    <w:basedOn w:val="DefaultParagraphFont"/>
    <w:uiPriority w:val="32"/>
    <w:qFormat/>
    <w:rsid w:val="006A1760"/>
    <w:rPr>
      <w:b/>
      <w:bCs/>
      <w:smallCaps/>
      <w:color w:val="0F4761" w:themeColor="accent1" w:themeShade="BF"/>
      <w:spacing w:val="5"/>
    </w:rPr>
  </w:style>
  <w:style w:type="paragraph" w:styleId="Revision">
    <w:name w:val="Revision"/>
    <w:hidden/>
    <w:uiPriority w:val="99"/>
    <w:semiHidden/>
    <w:rsid w:val="006A176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microsoft.com/office/2011/relationships/people" Target="people.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169</Words>
  <Characters>966</Characters>
  <Application>Microsoft Office Word</Application>
  <DocSecurity>0</DocSecurity>
  <Lines>8</Lines>
  <Paragraphs>2</Paragraphs>
  <ScaleCrop>false</ScaleCrop>
  <Company/>
  <LinksUpToDate>false</LinksUpToDate>
  <CharactersWithSpaces>1133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Miklos Vajna</dc:creator>
  <cp:keywords/>
  <dc:description/>
  <cp:lastModifiedBy>Miklos Vajna</cp:lastModifiedBy>
  <cp:revision>1</cp:revision>
  <dcterms:created xsi:type="dcterms:W3CDTF">2026-01-15T14:39:00Z</dcterms:created>
  <dcterms:modified xsi:type="dcterms:W3CDTF">2026-01-20T07:56:00Z</dcterms:modified>
</cp:coreProperties>
</file>